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56"/>
        <w:gridCol w:w="3057"/>
        <w:gridCol w:w="3057"/>
      </w:tblGrid>
      <w:tr w:rsidR="0004659B" w:rsidRPr="00DA7B1B" w:rsidTr="0035230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04659B" w:rsidRPr="00A62FB3" w:rsidRDefault="0004659B" w:rsidP="00352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04659B" w:rsidRPr="00A62FB3" w:rsidRDefault="0004659B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4659B" w:rsidRPr="00A62FB3" w:rsidRDefault="0004659B" w:rsidP="0035230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4659B" w:rsidRPr="00DA7B1B" w:rsidTr="00352302">
        <w:trPr>
          <w:trHeight w:val="332"/>
        </w:trPr>
        <w:tc>
          <w:tcPr>
            <w:tcW w:w="3056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4659B" w:rsidRPr="00A62FB3" w:rsidRDefault="0004659B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4659B" w:rsidRPr="00A62FB3" w:rsidRDefault="0004659B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4659B" w:rsidRPr="00A62FB3" w:rsidRDefault="0004659B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Who we are</w:t>
            </w:r>
          </w:p>
          <w:p w:rsidR="007042AD" w:rsidRPr="00A62FB3" w:rsidRDefault="007042AD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042AD" w:rsidRPr="00A62FB3" w:rsidRDefault="007042AD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An inquiry into the nature of the self; beliefs and values; personal, physical, mental, social and spiritual health; human relationships including families, friends, communities, and cultures; rights and responsibilities; what it means to be human.</w:t>
            </w:r>
          </w:p>
          <w:p w:rsidR="007042AD" w:rsidRPr="00A62FB3" w:rsidRDefault="007042AD" w:rsidP="00352302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042AD" w:rsidRPr="00A62FB3" w:rsidRDefault="007042AD" w:rsidP="00352302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CA7935" w:rsidRPr="00A62FB3" w:rsidRDefault="006D5012" w:rsidP="00CA7935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sz w:val="19"/>
                <w:szCs w:val="19"/>
                <w:lang w:val="en-US"/>
              </w:rPr>
              <w:t xml:space="preserve">By developing </w:t>
            </w:r>
            <w:r w:rsidR="00DA7B1B">
              <w:rPr>
                <w:rFonts w:ascii="Arial" w:hAnsi="Arial" w:cs="Arial"/>
                <w:sz w:val="19"/>
                <w:szCs w:val="19"/>
                <w:lang w:val="en-US"/>
              </w:rPr>
              <w:t xml:space="preserve">healthy habits people maintain a physical balance in order to achieve well-being </w:t>
            </w:r>
          </w:p>
          <w:p w:rsidR="00494426" w:rsidRPr="00A62FB3" w:rsidRDefault="007042AD" w:rsidP="0049442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042AD" w:rsidRPr="00DA7B1B" w:rsidRDefault="00DA7B1B" w:rsidP="001457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Cs/>
                <w:sz w:val="19"/>
                <w:szCs w:val="19"/>
              </w:rPr>
              <w:t>Form</w:t>
            </w:r>
            <w:proofErr w:type="spellEnd"/>
            <w:r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</w:p>
          <w:p w:rsidR="00DA7B1B" w:rsidRPr="00D71C3A" w:rsidRDefault="00DA7B1B" w:rsidP="001457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Cs/>
                <w:sz w:val="19"/>
                <w:szCs w:val="19"/>
              </w:rPr>
              <w:t>Reflection</w:t>
            </w:r>
            <w:proofErr w:type="spellEnd"/>
          </w:p>
          <w:p w:rsidR="00D71C3A" w:rsidRPr="00A62FB3" w:rsidRDefault="00D71C3A" w:rsidP="001457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Responsibility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7042AD" w:rsidRPr="00A62FB3" w:rsidRDefault="007042AD" w:rsidP="00352302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042AD" w:rsidRPr="00A62FB3" w:rsidRDefault="007042AD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A17F08" w:rsidRDefault="00A17F08" w:rsidP="00A17F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4120C" w:rsidRPr="00A17F08" w:rsidRDefault="00DA7B1B" w:rsidP="0014576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Cs/>
                <w:sz w:val="19"/>
                <w:szCs w:val="19"/>
              </w:rPr>
              <w:t>Habit</w:t>
            </w:r>
            <w:proofErr w:type="spellEnd"/>
            <w:r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</w:p>
          <w:p w:rsidR="00B373FC" w:rsidRDefault="00DA7B1B" w:rsidP="0014576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Cs/>
                <w:sz w:val="19"/>
                <w:szCs w:val="19"/>
              </w:rPr>
              <w:t>Well-being</w:t>
            </w:r>
            <w:proofErr w:type="spellEnd"/>
            <w:r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="00B373FC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</w:p>
          <w:p w:rsidR="00D71C3A" w:rsidRPr="000014C9" w:rsidRDefault="00B373FC" w:rsidP="0014576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B</w:t>
            </w:r>
            <w:r w:rsidR="00DA7B1B">
              <w:rPr>
                <w:rFonts w:ascii="Arial" w:hAnsi="Arial" w:cs="Arial"/>
                <w:bCs/>
                <w:sz w:val="19"/>
                <w:szCs w:val="19"/>
              </w:rPr>
              <w:t>alance</w:t>
            </w:r>
          </w:p>
          <w:p w:rsidR="0074120C" w:rsidRPr="00A62FB3" w:rsidRDefault="0074120C" w:rsidP="00352302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7042AD" w:rsidRPr="00A62FB3" w:rsidRDefault="007042AD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74120C" w:rsidRPr="00A62FB3" w:rsidRDefault="0074120C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CA7935" w:rsidRPr="00A62FB3" w:rsidRDefault="00DA7B1B" w:rsidP="0014576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sz w:val="19"/>
                <w:szCs w:val="19"/>
                <w:lang w:val="en-US"/>
              </w:rPr>
              <w:t xml:space="preserve">What habits </w:t>
            </w:r>
            <w:proofErr w:type="gramStart"/>
            <w:r>
              <w:rPr>
                <w:rFonts w:ascii="Arial" w:hAnsi="Arial" w:cs="Arial"/>
                <w:sz w:val="19"/>
                <w:szCs w:val="19"/>
                <w:lang w:val="en-US"/>
              </w:rPr>
              <w:t>are.</w:t>
            </w:r>
            <w:proofErr w:type="gramEnd"/>
          </w:p>
          <w:p w:rsidR="00A177B2" w:rsidRPr="00A62FB3" w:rsidRDefault="00A177B2" w:rsidP="00A177B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CA7935" w:rsidRDefault="00DA7B1B" w:rsidP="0014576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sz w:val="19"/>
                <w:szCs w:val="19"/>
                <w:lang w:val="en-US" w:eastAsia="es-ES"/>
              </w:rPr>
              <w:t xml:space="preserve">The consequences of healthy habits </w:t>
            </w:r>
          </w:p>
          <w:p w:rsidR="007B2DC0" w:rsidRDefault="007B2DC0" w:rsidP="007B2DC0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A02547" w:rsidRPr="00A62FB3" w:rsidRDefault="00DA7B1B" w:rsidP="0014576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sz w:val="19"/>
                <w:szCs w:val="19"/>
                <w:lang w:val="en-US" w:eastAsia="es-ES"/>
              </w:rPr>
              <w:t xml:space="preserve">Healthy habits for young 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en-US" w:eastAsia="es-ES"/>
              </w:rPr>
              <w:t>childen</w:t>
            </w:r>
            <w:proofErr w:type="spellEnd"/>
            <w:r w:rsidR="00B373FC">
              <w:rPr>
                <w:rFonts w:ascii="Arial" w:hAnsi="Arial" w:cs="Arial"/>
                <w:sz w:val="19"/>
                <w:szCs w:val="19"/>
                <w:lang w:val="en-US" w:eastAsia="es-ES"/>
              </w:rPr>
              <w:t>.</w:t>
            </w:r>
            <w:r w:rsidR="00A02547">
              <w:rPr>
                <w:rFonts w:ascii="Arial" w:hAnsi="Arial" w:cs="Arial"/>
                <w:sz w:val="19"/>
                <w:szCs w:val="19"/>
                <w:lang w:val="en-US" w:eastAsia="es-ES"/>
              </w:rPr>
              <w:t xml:space="preserve"> </w:t>
            </w:r>
          </w:p>
          <w:p w:rsidR="00A177B2" w:rsidRPr="00A62FB3" w:rsidRDefault="00A177B2" w:rsidP="00A62FB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CA7935" w:rsidRPr="00A02547" w:rsidRDefault="00CA7935" w:rsidP="00A0254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CA7935" w:rsidRPr="00A62FB3" w:rsidRDefault="00CA7935" w:rsidP="00CA7935">
            <w:pPr>
              <w:pStyle w:val="ListParagraph"/>
              <w:ind w:left="432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CA7935" w:rsidRPr="00A62FB3" w:rsidRDefault="00CA7935" w:rsidP="00CA7935">
            <w:pPr>
              <w:pStyle w:val="ListParagraph"/>
              <w:spacing w:after="0" w:line="240" w:lineRule="auto"/>
              <w:ind w:left="432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74120C" w:rsidRPr="00A62FB3" w:rsidRDefault="0074120C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4659B" w:rsidRPr="00A62FB3" w:rsidRDefault="0004659B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7042AD" w:rsidRPr="00A62FB3" w:rsidRDefault="007042AD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042AD" w:rsidRPr="00A62FB3" w:rsidRDefault="007042AD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7042AD" w:rsidRPr="00A62FB3" w:rsidRDefault="007042AD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7042AD" w:rsidRPr="00A62FB3" w:rsidRDefault="007042AD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E6B55" w:rsidRPr="00547732" w:rsidRDefault="00051814" w:rsidP="002E6B55">
            <w:pPr>
              <w:spacing w:after="0" w:line="240" w:lineRule="auto"/>
              <w:rPr>
                <w:rFonts w:ascii="Arial" w:hAnsi="Arial" w:cs="Arial"/>
                <w:smallCaps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</w:t>
            </w:r>
            <w:r w:rsidR="005103FC" w:rsidRPr="00547732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="005103FC" w:rsidRPr="005477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r w:rsidR="005B54C7" w:rsidRPr="0054773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E6B55" w:rsidRPr="00547732">
              <w:rPr>
                <w:rFonts w:ascii="Arial" w:hAnsi="Arial" w:cs="Arial"/>
                <w:sz w:val="18"/>
                <w:szCs w:val="18"/>
                <w:lang w:val="en-US"/>
              </w:rPr>
              <w:t xml:space="preserve"> Use a variety of instruments to measure data accurately. </w:t>
            </w:r>
          </w:p>
          <w:p w:rsidR="008D45C7" w:rsidRPr="00547732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A62FB3" w:rsidRDefault="0004659B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E46AA" w:rsidRDefault="008E46AA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547732" w:rsidRDefault="00547732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8E46AA" w:rsidRPr="00A60FF8" w:rsidRDefault="008E46AA" w:rsidP="0014576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</w:pPr>
            <w:r w:rsidRPr="00A60FF8"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  <w:t>Identify  the</w:t>
            </w:r>
            <w:r w:rsidR="00004C6B" w:rsidRPr="00A60FF8"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  <w:t xml:space="preserve"> aspects of </w:t>
            </w:r>
            <w:r w:rsidRPr="00A60FF8"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  <w:t xml:space="preserve"> body care</w:t>
            </w:r>
          </w:p>
          <w:p w:rsidR="009E5B3C" w:rsidRPr="00A60FF8" w:rsidRDefault="009E5B3C" w:rsidP="00352302">
            <w:pPr>
              <w:spacing w:after="0" w:line="240" w:lineRule="auto"/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</w:pPr>
          </w:p>
          <w:p w:rsidR="009E5B3C" w:rsidRPr="00A60FF8" w:rsidRDefault="009E5B3C" w:rsidP="0014576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</w:pPr>
            <w:r w:rsidRPr="00A60FF8"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  <w:t>Establish relationships between the five senses and their functions</w:t>
            </w:r>
          </w:p>
          <w:p w:rsidR="00AE5B4A" w:rsidRPr="00A60FF8" w:rsidRDefault="00AE5B4A" w:rsidP="00352302">
            <w:pPr>
              <w:spacing w:after="0" w:line="240" w:lineRule="auto"/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</w:pPr>
          </w:p>
          <w:p w:rsidR="00AE5B4A" w:rsidRPr="00A60FF8" w:rsidRDefault="008235C4" w:rsidP="0014576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</w:pPr>
            <w:r w:rsidRPr="00A60FF8"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  <w:t>Describe and classify objects according to characteristics that people perceive with the five senses</w:t>
            </w:r>
          </w:p>
          <w:p w:rsidR="008235C4" w:rsidRDefault="008235C4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8235C4" w:rsidRPr="00A62FB3" w:rsidRDefault="008235C4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DF043A" w:rsidRDefault="00DF043A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E96ED4" w:rsidRPr="00A62FB3" w:rsidRDefault="00E96ED4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DF043A" w:rsidRPr="00A62FB3" w:rsidRDefault="00DF043A" w:rsidP="00352302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19"/>
                <w:szCs w:val="19"/>
                <w:lang w:val="en-US"/>
              </w:rPr>
            </w:pPr>
          </w:p>
          <w:p w:rsidR="000914E8" w:rsidRPr="00A62FB3" w:rsidRDefault="000914E8" w:rsidP="00136CC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051814" w:rsidRPr="00A62FB3" w:rsidRDefault="00051814" w:rsidP="00A407F2">
      <w:pPr>
        <w:jc w:val="right"/>
        <w:rPr>
          <w:rFonts w:ascii="Arial" w:hAnsi="Arial" w:cs="Arial"/>
          <w:lang w:val="en-US"/>
        </w:rPr>
      </w:pPr>
    </w:p>
    <w:p w:rsidR="00A407F2" w:rsidRPr="00A62FB3" w:rsidRDefault="00A407F2" w:rsidP="00A407F2">
      <w:pPr>
        <w:jc w:val="right"/>
        <w:rPr>
          <w:rFonts w:ascii="Arial" w:hAnsi="Arial" w:cs="Arial"/>
          <w:lang w:val="en-US"/>
        </w:rPr>
      </w:pPr>
    </w:p>
    <w:p w:rsidR="00A407F2" w:rsidRPr="00A62FB3" w:rsidRDefault="00A407F2" w:rsidP="00A407F2">
      <w:pPr>
        <w:jc w:val="right"/>
        <w:rPr>
          <w:rFonts w:ascii="Arial" w:hAnsi="Arial" w:cs="Arial"/>
          <w:lang w:val="en-US"/>
        </w:rPr>
      </w:pPr>
    </w:p>
    <w:p w:rsidR="00A62FB3" w:rsidRPr="00A62FB3" w:rsidRDefault="00A62FB3" w:rsidP="00547732">
      <w:pPr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56"/>
        <w:gridCol w:w="3057"/>
        <w:gridCol w:w="3057"/>
      </w:tblGrid>
      <w:tr w:rsidR="00051814" w:rsidRPr="00DA7B1B" w:rsidTr="0035230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051814" w:rsidRPr="00A62FB3" w:rsidRDefault="00051814" w:rsidP="00352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051814" w:rsidRPr="00A62FB3" w:rsidRDefault="00051814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51814" w:rsidRPr="00DA7B1B" w:rsidTr="00352302">
        <w:trPr>
          <w:trHeight w:val="332"/>
        </w:trPr>
        <w:tc>
          <w:tcPr>
            <w:tcW w:w="3056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Where we are in place and time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 inquiry into orientation</w:t>
            </w: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in place and time; personal</w:t>
            </w: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histories; homes and journeys;</w:t>
            </w: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the discoveries, explorations</w:t>
            </w: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and migrations of humankind;</w:t>
            </w: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the relationships between</w:t>
            </w: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and the interconnectedness</w:t>
            </w: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of individuals and civilizations,</w:t>
            </w:r>
          </w:p>
          <w:p w:rsidR="00051814" w:rsidRPr="00A62FB3" w:rsidRDefault="00A32149" w:rsidP="00A62F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from</w:t>
            </w:r>
            <w:proofErr w:type="gramEnd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local and global</w:t>
            </w:r>
            <w:r w:rsid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perspectives.</w:t>
            </w:r>
          </w:p>
          <w:p w:rsidR="00A32149" w:rsidRPr="00A62FB3" w:rsidRDefault="00A32149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4E5CA7" w:rsidRPr="004E5CA7" w:rsidRDefault="00A60FF8" w:rsidP="00352302">
            <w:pPr>
              <w:spacing w:after="0" w:line="240" w:lineRule="auto"/>
              <w:rPr>
                <w:rFonts w:cs="Arial"/>
                <w:noProof/>
                <w:sz w:val="18"/>
                <w:szCs w:val="18"/>
                <w:lang w:val="en-US"/>
              </w:rPr>
            </w:pPr>
            <w:r>
              <w:rPr>
                <w:rFonts w:cs="Arial"/>
                <w:noProof/>
                <w:sz w:val="18"/>
                <w:szCs w:val="18"/>
                <w:lang w:val="en-US"/>
              </w:rPr>
              <w:t>Human beings observe evidence in nature and se established codes to orientate themselves in place and time.</w:t>
            </w:r>
          </w:p>
          <w:p w:rsidR="004E5CA7" w:rsidRDefault="004E5CA7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4E5CA7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4E5CA7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Key concepts</w:t>
            </w:r>
          </w:p>
          <w:p w:rsidR="00051814" w:rsidRPr="004E5CA7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E5CA7" w:rsidRPr="00547732" w:rsidRDefault="00547732" w:rsidP="0014576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47732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                    </w:t>
            </w:r>
          </w:p>
          <w:p w:rsidR="004E5CA7" w:rsidRPr="00547732" w:rsidRDefault="00547732" w:rsidP="0014576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47732">
              <w:rPr>
                <w:rFonts w:ascii="Arial" w:hAnsi="Arial" w:cs="Arial"/>
                <w:sz w:val="18"/>
                <w:szCs w:val="18"/>
                <w:lang w:val="en-US"/>
              </w:rPr>
              <w:t xml:space="preserve">Perspective  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</w:t>
            </w:r>
            <w:r w:rsidRPr="0054773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</w:t>
            </w:r>
          </w:p>
          <w:p w:rsidR="00815BEE" w:rsidRPr="00815BEE" w:rsidRDefault="00547732" w:rsidP="0014576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47732">
              <w:rPr>
                <w:rFonts w:ascii="Arial" w:hAnsi="Arial" w:cs="Arial"/>
                <w:sz w:val="18"/>
                <w:szCs w:val="18"/>
                <w:lang w:val="en-US"/>
              </w:rPr>
              <w:t>Form</w:t>
            </w:r>
          </w:p>
          <w:p w:rsidR="00051814" w:rsidRPr="00DB633E" w:rsidRDefault="00051814" w:rsidP="00DB633E">
            <w:pPr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051814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4E5CA7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Related concepts</w:t>
            </w:r>
          </w:p>
          <w:p w:rsidR="008426E9" w:rsidRPr="00547732" w:rsidRDefault="008426E9" w:rsidP="0014576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47732">
              <w:rPr>
                <w:rFonts w:ascii="Arial" w:hAnsi="Arial" w:cs="Arial"/>
                <w:sz w:val="18"/>
                <w:szCs w:val="18"/>
                <w:lang w:val="en-US"/>
              </w:rPr>
              <w:t xml:space="preserve">Orientation                       </w:t>
            </w:r>
          </w:p>
          <w:p w:rsidR="00547732" w:rsidRPr="00DB633E" w:rsidRDefault="008426E9" w:rsidP="00DB633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47732">
              <w:rPr>
                <w:rFonts w:ascii="Arial" w:hAnsi="Arial" w:cs="Arial"/>
                <w:sz w:val="18"/>
                <w:szCs w:val="18"/>
                <w:lang w:val="en-US"/>
              </w:rPr>
              <w:t xml:space="preserve">Location </w:t>
            </w:r>
          </w:p>
          <w:p w:rsidR="008426E9" w:rsidRPr="00547732" w:rsidRDefault="00547732" w:rsidP="0014576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8426E9" w:rsidRPr="00547732">
              <w:rPr>
                <w:rFonts w:ascii="Arial" w:hAnsi="Arial" w:cs="Arial"/>
                <w:sz w:val="18"/>
                <w:szCs w:val="18"/>
                <w:lang w:val="en-US"/>
              </w:rPr>
              <w:t>Code</w:t>
            </w:r>
          </w:p>
          <w:p w:rsidR="00DF6739" w:rsidRPr="004E5CA7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E37401" w:rsidRDefault="00964B40" w:rsidP="00E3740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62"/>
              <w:rPr>
                <w:rFonts w:ascii="Arial" w:hAnsi="Arial" w:cs="Arial"/>
                <w:sz w:val="19"/>
                <w:szCs w:val="19"/>
                <w:lang w:val="en-US" w:eastAsia="es-ES"/>
              </w:rPr>
            </w:pPr>
            <w:r w:rsidRPr="00964B40">
              <w:rPr>
                <w:rFonts w:ascii="Arial" w:hAnsi="Arial" w:cs="Arial"/>
                <w:sz w:val="19"/>
                <w:szCs w:val="19"/>
                <w:lang w:val="en-US" w:eastAsia="es-ES"/>
              </w:rPr>
              <w:t xml:space="preserve"> </w:t>
            </w:r>
            <w:r w:rsidR="00CA7935" w:rsidRPr="00964B40">
              <w:rPr>
                <w:rFonts w:ascii="Arial" w:hAnsi="Arial" w:cs="Arial"/>
                <w:sz w:val="19"/>
                <w:szCs w:val="19"/>
                <w:lang w:val="en-US" w:eastAsia="es-ES"/>
              </w:rPr>
              <w:t xml:space="preserve">    </w:t>
            </w:r>
          </w:p>
          <w:p w:rsidR="00A32149" w:rsidRPr="00E37401" w:rsidRDefault="00051814" w:rsidP="00E3740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62"/>
              <w:rPr>
                <w:rFonts w:ascii="Arial" w:hAnsi="Arial" w:cs="Arial"/>
                <w:sz w:val="19"/>
                <w:szCs w:val="19"/>
                <w:lang w:val="en-US" w:eastAsia="es-ES"/>
              </w:rPr>
            </w:pPr>
            <w:r w:rsidRPr="0054773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Lines of </w:t>
            </w:r>
            <w:r w:rsidR="00DF6739" w:rsidRPr="0054773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inquiry</w:t>
            </w:r>
          </w:p>
          <w:p w:rsidR="00DF6739" w:rsidRPr="00547732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964B40" w:rsidRPr="00964B40" w:rsidRDefault="00964B40" w:rsidP="0014576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Arial"/>
                <w:noProof/>
                <w:sz w:val="18"/>
                <w:szCs w:val="18"/>
                <w:lang w:val="en-US"/>
              </w:rPr>
            </w:pPr>
            <w:r w:rsidRPr="00964B40">
              <w:rPr>
                <w:rFonts w:cs="Arial"/>
                <w:noProof/>
                <w:sz w:val="18"/>
                <w:szCs w:val="18"/>
                <w:lang w:val="en-US"/>
              </w:rPr>
              <w:t>natura</w:t>
            </w:r>
            <w:r w:rsidR="00513431">
              <w:rPr>
                <w:rFonts w:cs="Arial"/>
                <w:noProof/>
                <w:sz w:val="18"/>
                <w:szCs w:val="18"/>
                <w:lang w:val="en-US"/>
              </w:rPr>
              <w:t>l evidence that people use to orientate themselves in time and place</w:t>
            </w:r>
            <w:r w:rsidR="00B373FC">
              <w:rPr>
                <w:rFonts w:cs="Arial"/>
                <w:noProof/>
                <w:sz w:val="18"/>
                <w:szCs w:val="18"/>
                <w:lang w:val="en-US"/>
              </w:rPr>
              <w:t>.</w:t>
            </w:r>
          </w:p>
          <w:p w:rsidR="00784595" w:rsidRPr="00964B40" w:rsidRDefault="00784595" w:rsidP="00784595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964B40" w:rsidRPr="00513431" w:rsidRDefault="00513431" w:rsidP="00513431">
            <w:pPr>
              <w:numPr>
                <w:ilvl w:val="0"/>
                <w:numId w:val="4"/>
              </w:numPr>
              <w:spacing w:after="0" w:line="240" w:lineRule="auto"/>
              <w:rPr>
                <w:rFonts w:cs="Arial"/>
                <w:noProof/>
                <w:sz w:val="18"/>
                <w:szCs w:val="18"/>
                <w:lang w:val="en-US"/>
              </w:rPr>
            </w:pPr>
            <w:r>
              <w:rPr>
                <w:rFonts w:cs="Arial"/>
                <w:noProof/>
                <w:sz w:val="18"/>
                <w:szCs w:val="18"/>
                <w:lang w:val="en-US"/>
              </w:rPr>
              <w:t>The school codes that help us orientate ourselves in place and time.</w:t>
            </w:r>
          </w:p>
          <w:p w:rsidR="00DF6739" w:rsidRPr="00964B40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Default="00A32149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Earth and space</w:t>
            </w:r>
          </w:p>
          <w:p w:rsidR="00C33D97" w:rsidRPr="00A62FB3" w:rsidRDefault="00C33D97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sz w:val="19"/>
                <w:szCs w:val="19"/>
                <w:lang w:val="en-US"/>
              </w:rPr>
              <w:t xml:space="preserve">Living things </w:t>
            </w:r>
          </w:p>
          <w:p w:rsidR="00A32149" w:rsidRPr="00A62FB3" w:rsidRDefault="00A32149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a. </w:t>
            </w:r>
            <w:r w:rsidR="005103FC"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r w:rsidR="003D078F" w:rsidRPr="00A62FB3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="003D078F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Observe carefully in order to gather data</w:t>
            </w:r>
            <w:r w:rsidR="003D078F" w:rsidRPr="00A62FB3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3D078F" w:rsidRPr="00A62FB3" w:rsidRDefault="003D078F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b. Use a variety of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measure data accurately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CF2DC6" w:rsidRPr="00A62FB3" w:rsidRDefault="00CF2DC6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14704" w:rsidRPr="00110C08" w:rsidRDefault="00A407F2" w:rsidP="0014576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</w:pPr>
            <w:bookmarkStart w:id="0" w:name="_GoBack"/>
            <w:r w:rsidRPr="00110C08"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  <w:t>Identify</w:t>
            </w:r>
            <w:r w:rsidR="00110C08" w:rsidRPr="00110C08"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  <w:t xml:space="preserve"> natural people use to orientate.</w:t>
            </w:r>
          </w:p>
          <w:p w:rsidR="00046362" w:rsidRPr="00110C08" w:rsidRDefault="00046362" w:rsidP="00352302">
            <w:pPr>
              <w:spacing w:after="0" w:line="240" w:lineRule="auto"/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</w:pPr>
          </w:p>
          <w:bookmarkEnd w:id="0"/>
          <w:p w:rsidR="00877506" w:rsidRDefault="00877506" w:rsidP="00352302">
            <w:pPr>
              <w:spacing w:after="0" w:line="240" w:lineRule="auto"/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</w:pPr>
          </w:p>
          <w:p w:rsidR="00877506" w:rsidRPr="00090036" w:rsidRDefault="00877506" w:rsidP="00352302">
            <w:pPr>
              <w:spacing w:after="0" w:line="240" w:lineRule="auto"/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</w:pPr>
          </w:p>
          <w:p w:rsidR="008426E9" w:rsidRPr="00090036" w:rsidRDefault="008426E9" w:rsidP="00352302">
            <w:pPr>
              <w:spacing w:after="0" w:line="240" w:lineRule="auto"/>
              <w:rPr>
                <w:rFonts w:ascii="Arial" w:hAnsi="Arial" w:cs="Arial"/>
                <w:bCs/>
                <w:color w:val="FF0000"/>
                <w:sz w:val="19"/>
                <w:szCs w:val="19"/>
                <w:lang w:val="en-US"/>
              </w:rPr>
            </w:pPr>
          </w:p>
          <w:p w:rsidR="008426E9" w:rsidRPr="00A62FB3" w:rsidRDefault="008426E9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F64B10" w:rsidRPr="00A62FB3" w:rsidRDefault="00F64B10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F64B10" w:rsidRPr="00A62FB3" w:rsidRDefault="00F64B10" w:rsidP="00352302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19"/>
                <w:szCs w:val="19"/>
                <w:lang w:val="en-US"/>
              </w:rPr>
            </w:pPr>
          </w:p>
          <w:p w:rsidR="002F5CC9" w:rsidRPr="00A62FB3" w:rsidRDefault="002F5CC9" w:rsidP="00352302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FF0000"/>
                <w:sz w:val="19"/>
                <w:szCs w:val="19"/>
                <w:lang w:val="en-US"/>
              </w:rPr>
              <w:t xml:space="preserve"> </w:t>
            </w:r>
          </w:p>
          <w:p w:rsidR="00F64B10" w:rsidRPr="006D5012" w:rsidRDefault="00F64B10" w:rsidP="00F64B10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64B10" w:rsidRPr="006D5012" w:rsidRDefault="00F64B10" w:rsidP="00F64B10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75080E" w:rsidRPr="00A62FB3" w:rsidRDefault="0075080E" w:rsidP="0025569A">
      <w:pPr>
        <w:tabs>
          <w:tab w:val="left" w:pos="2455"/>
        </w:tabs>
        <w:rPr>
          <w:rFonts w:ascii="Arial" w:hAnsi="Arial" w:cs="Arial"/>
          <w:lang w:val="en-US"/>
        </w:rPr>
      </w:pPr>
    </w:p>
    <w:p w:rsidR="00043C7C" w:rsidRPr="00A62FB3" w:rsidRDefault="00043C7C" w:rsidP="0025569A">
      <w:pPr>
        <w:tabs>
          <w:tab w:val="left" w:pos="2455"/>
        </w:tabs>
        <w:rPr>
          <w:rFonts w:ascii="Arial" w:hAnsi="Arial" w:cs="Arial"/>
          <w:lang w:val="en-US"/>
        </w:rPr>
      </w:pPr>
    </w:p>
    <w:p w:rsidR="00A62FB3" w:rsidRPr="00A62FB3" w:rsidRDefault="00A62FB3" w:rsidP="0025569A">
      <w:pPr>
        <w:tabs>
          <w:tab w:val="left" w:pos="2455"/>
        </w:tabs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56"/>
        <w:gridCol w:w="3057"/>
        <w:gridCol w:w="3057"/>
      </w:tblGrid>
      <w:tr w:rsidR="0075080E" w:rsidRPr="00DA7B1B" w:rsidTr="0035230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75080E" w:rsidRPr="00DA7B1B" w:rsidTr="00352302">
        <w:trPr>
          <w:trHeight w:val="332"/>
        </w:trPr>
        <w:tc>
          <w:tcPr>
            <w:tcW w:w="3056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we express ourselves</w:t>
            </w: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 inquiry into the ways in</w:t>
            </w: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which we discover and express</w:t>
            </w: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ideas, feelings, nature, culture,</w:t>
            </w: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beliefs and values; the ways in</w:t>
            </w: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which we reflect on, extend</w:t>
            </w: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and</w:t>
            </w:r>
            <w:proofErr w:type="gramEnd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enjoy our creativity; our</w:t>
            </w:r>
            <w:r w:rsidR="005103FC"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appreciation of the aesthetic.</w:t>
            </w: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A317A" w:rsidRPr="00B373FC" w:rsidRDefault="006A317A" w:rsidP="0035230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373FC">
              <w:rPr>
                <w:rFonts w:ascii="Arial" w:hAnsi="Arial" w:cs="Arial"/>
                <w:sz w:val="18"/>
                <w:szCs w:val="18"/>
                <w:lang w:val="en-US"/>
              </w:rPr>
              <w:t xml:space="preserve">Through the language of the arts, people find a variety of ways to express themselves, enriching and enhancing their talents </w:t>
            </w:r>
          </w:p>
          <w:p w:rsidR="00B373FC" w:rsidRDefault="00B373FC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6A317A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6A317A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Key concepts</w:t>
            </w:r>
          </w:p>
          <w:p w:rsidR="0075080E" w:rsidRPr="006A317A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A317A" w:rsidRPr="008D7729" w:rsidRDefault="00552776" w:rsidP="0014576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noProof/>
                <w:sz w:val="18"/>
                <w:szCs w:val="18"/>
                <w:lang w:val="en-US"/>
              </w:rPr>
            </w:pPr>
            <w:r>
              <w:rPr>
                <w:rFonts w:cs="Arial"/>
                <w:noProof/>
                <w:sz w:val="18"/>
                <w:szCs w:val="18"/>
                <w:lang w:val="en-US"/>
              </w:rPr>
              <w:t>F</w:t>
            </w:r>
            <w:r w:rsidRPr="008D7729">
              <w:rPr>
                <w:rFonts w:cs="Arial"/>
                <w:noProof/>
                <w:sz w:val="18"/>
                <w:szCs w:val="18"/>
                <w:lang w:val="en-US"/>
              </w:rPr>
              <w:t xml:space="preserve">unction                        </w:t>
            </w:r>
          </w:p>
          <w:p w:rsidR="00A95B96" w:rsidRPr="008D7729" w:rsidRDefault="00552776" w:rsidP="0014576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 w:eastAsia="es-ES"/>
              </w:rPr>
            </w:pPr>
            <w:r>
              <w:rPr>
                <w:rFonts w:cs="Arial"/>
                <w:noProof/>
                <w:sz w:val="18"/>
                <w:szCs w:val="18"/>
                <w:lang w:val="en-US"/>
              </w:rPr>
              <w:t>F</w:t>
            </w:r>
            <w:r w:rsidRPr="008D7729">
              <w:rPr>
                <w:rFonts w:cs="Arial"/>
                <w:noProof/>
                <w:sz w:val="18"/>
                <w:szCs w:val="18"/>
                <w:lang w:val="en-US"/>
              </w:rPr>
              <w:t xml:space="preserve">orm                                       </w:t>
            </w:r>
          </w:p>
          <w:p w:rsidR="00784595" w:rsidRPr="008D7729" w:rsidRDefault="00784595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014C9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8D7729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Related concepts</w:t>
            </w:r>
          </w:p>
          <w:p w:rsidR="00DF6739" w:rsidRPr="008D7729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8D7729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 </w:t>
            </w:r>
          </w:p>
          <w:p w:rsidR="0030484C" w:rsidRPr="000014C9" w:rsidRDefault="0030484C" w:rsidP="0014576C">
            <w:pPr>
              <w:pStyle w:val="ListParagraph"/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noProof/>
                <w:sz w:val="18"/>
                <w:szCs w:val="18"/>
              </w:rPr>
            </w:pPr>
            <w:r w:rsidRPr="000014C9">
              <w:rPr>
                <w:rFonts w:ascii="Arial" w:hAnsi="Arial" w:cs="Arial"/>
                <w:noProof/>
                <w:sz w:val="18"/>
                <w:szCs w:val="18"/>
              </w:rPr>
              <w:t xml:space="preserve">Language                         </w:t>
            </w:r>
          </w:p>
          <w:p w:rsidR="0030484C" w:rsidRPr="000014C9" w:rsidRDefault="0030484C" w:rsidP="0014576C">
            <w:pPr>
              <w:pStyle w:val="ListParagraph"/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0014C9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The arts                                     </w:t>
            </w:r>
          </w:p>
          <w:p w:rsidR="00784595" w:rsidRPr="0030484C" w:rsidRDefault="00784595" w:rsidP="0030484C">
            <w:pPr>
              <w:spacing w:after="0" w:line="240" w:lineRule="auto"/>
              <w:rPr>
                <w:rFonts w:ascii="Arial" w:hAnsi="Arial" w:cs="Arial"/>
                <w:color w:val="FF0000"/>
                <w:sz w:val="19"/>
                <w:szCs w:val="19"/>
                <w:lang w:val="en-US"/>
              </w:rPr>
            </w:pPr>
          </w:p>
          <w:p w:rsidR="00DF6739" w:rsidRPr="0030484C" w:rsidRDefault="00DF6739" w:rsidP="00352302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0484C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0484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Lines of </w:t>
            </w:r>
            <w:r w:rsidR="00043C7C" w:rsidRPr="0030484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inquiry</w:t>
            </w:r>
          </w:p>
          <w:p w:rsidR="001C5DD9" w:rsidRPr="0030484C" w:rsidRDefault="001C5DD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A317A" w:rsidRPr="00B373FC" w:rsidRDefault="006A317A" w:rsidP="0014576C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B373FC">
              <w:rPr>
                <w:rFonts w:ascii="Arial" w:hAnsi="Arial" w:cs="Arial"/>
                <w:sz w:val="18"/>
                <w:szCs w:val="18"/>
                <w:lang w:val="en-US"/>
              </w:rPr>
              <w:t>how</w:t>
            </w:r>
            <w:proofErr w:type="gramEnd"/>
            <w:r w:rsidRPr="00B373FC">
              <w:rPr>
                <w:rFonts w:ascii="Arial" w:hAnsi="Arial" w:cs="Arial"/>
                <w:sz w:val="18"/>
                <w:szCs w:val="18"/>
                <w:lang w:val="en-US"/>
              </w:rPr>
              <w:t xml:space="preserve"> technology brings more possibilities to express ourselves</w:t>
            </w:r>
            <w:r w:rsidR="00B373FC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:rsidR="006A317A" w:rsidRPr="00B373FC" w:rsidRDefault="006A317A" w:rsidP="006A317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696F" w:rsidRPr="00B373FC" w:rsidRDefault="006A317A" w:rsidP="0014576C">
            <w:pPr>
              <w:pStyle w:val="ListParagraph"/>
              <w:numPr>
                <w:ilvl w:val="0"/>
                <w:numId w:val="9"/>
              </w:numPr>
              <w:shd w:val="clear" w:color="auto" w:fill="FFFFFF"/>
              <w:rPr>
                <w:rFonts w:ascii="Arial" w:hAnsi="Arial" w:cs="Arial"/>
                <w:color w:val="00B050"/>
                <w:sz w:val="18"/>
                <w:szCs w:val="18"/>
                <w:lang w:val="en-US"/>
              </w:rPr>
            </w:pPr>
            <w:proofErr w:type="gramStart"/>
            <w:r w:rsidRPr="00B373FC">
              <w:rPr>
                <w:rFonts w:ascii="Arial" w:hAnsi="Arial" w:cs="Arial"/>
                <w:sz w:val="18"/>
                <w:szCs w:val="18"/>
                <w:lang w:val="en-US"/>
              </w:rPr>
              <w:t>the</w:t>
            </w:r>
            <w:proofErr w:type="gramEnd"/>
            <w:r w:rsidRPr="00B373FC">
              <w:rPr>
                <w:rFonts w:ascii="Arial" w:hAnsi="Arial" w:cs="Arial"/>
                <w:sz w:val="18"/>
                <w:szCs w:val="18"/>
                <w:lang w:val="en-US"/>
              </w:rPr>
              <w:t xml:space="preserve"> language of the arts and how it develops our talents</w:t>
            </w:r>
            <w:r w:rsidR="00B373FC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:rsidR="00F3696F" w:rsidRPr="006A317A" w:rsidRDefault="00F3696F" w:rsidP="006A317A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DF6739" w:rsidRPr="00A62FB3" w:rsidRDefault="00DF6739" w:rsidP="00F3696F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D34758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sz w:val="19"/>
                <w:szCs w:val="19"/>
                <w:lang w:val="en-US"/>
              </w:rPr>
              <w:t>Forces and energy</w:t>
            </w: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7C37B5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a. </w:t>
            </w:r>
            <w:r w:rsidR="005103FC"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r w:rsidR="003D078F" w:rsidRPr="00A62FB3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="003D078F" w:rsidRPr="007C37B5">
              <w:rPr>
                <w:rStyle w:val="bold"/>
                <w:rFonts w:ascii="Arial" w:hAnsi="Arial" w:cs="Arial"/>
                <w:b w:val="0"/>
                <w:sz w:val="19"/>
                <w:szCs w:val="19"/>
                <w:lang w:val="en-US"/>
              </w:rPr>
              <w:t>Observe carefully in order to gather data</w:t>
            </w:r>
            <w:r w:rsidR="003D078F" w:rsidRPr="007C37B5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 </w:t>
            </w:r>
          </w:p>
          <w:p w:rsidR="005103FC" w:rsidRPr="007C37B5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5103FC" w:rsidRPr="007C37B5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C37B5">
              <w:rPr>
                <w:rFonts w:ascii="Arial" w:hAnsi="Arial" w:cs="Arial"/>
                <w:sz w:val="19"/>
                <w:szCs w:val="19"/>
                <w:lang w:val="en-US"/>
              </w:rPr>
              <w:t>d. Identify or generate a</w:t>
            </w:r>
          </w:p>
          <w:p w:rsidR="005103FC" w:rsidRPr="007C37B5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C37B5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5103FC" w:rsidRPr="007C37B5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C37B5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5103FC" w:rsidRPr="007C37B5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7C37B5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C37B5">
              <w:rPr>
                <w:rFonts w:ascii="Arial" w:hAnsi="Arial" w:cs="Arial"/>
                <w:sz w:val="19"/>
                <w:szCs w:val="19"/>
                <w:lang w:val="en-US"/>
              </w:rPr>
              <w:t>f. Make and test predictions</w:t>
            </w:r>
          </w:p>
          <w:p w:rsidR="005103FC" w:rsidRPr="007C37B5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A62FB3" w:rsidRDefault="005103FC" w:rsidP="00094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19092F" w:rsidRDefault="0019092F" w:rsidP="00DF04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  <w:sz w:val="19"/>
                <w:szCs w:val="19"/>
                <w:lang w:val="en-US" w:eastAsia="es-ES"/>
              </w:rPr>
            </w:pPr>
          </w:p>
          <w:p w:rsidR="00D34758" w:rsidRDefault="006A317A" w:rsidP="0014576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 w:eastAsia="es-ES"/>
              </w:rPr>
            </w:pPr>
            <w:r>
              <w:rPr>
                <w:rFonts w:ascii="Arial" w:hAnsi="Arial" w:cs="Arial"/>
                <w:sz w:val="19"/>
                <w:szCs w:val="19"/>
                <w:lang w:val="en-US" w:eastAsia="es-ES"/>
              </w:rPr>
              <w:t>Identify different technological tools that help people express themselves</w:t>
            </w:r>
          </w:p>
          <w:p w:rsidR="006A317A" w:rsidRDefault="006A317A" w:rsidP="00DF04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19"/>
                <w:szCs w:val="19"/>
                <w:lang w:val="en-US" w:eastAsia="es-ES"/>
              </w:rPr>
            </w:pPr>
            <w:r>
              <w:rPr>
                <w:rFonts w:ascii="Arial" w:hAnsi="Arial" w:cs="Arial"/>
                <w:sz w:val="19"/>
                <w:szCs w:val="19"/>
                <w:lang w:val="en-US" w:eastAsia="es-ES"/>
              </w:rPr>
              <w:t xml:space="preserve"> </w:t>
            </w:r>
          </w:p>
          <w:p w:rsidR="008235C4" w:rsidRDefault="008235C4" w:rsidP="0014576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 w:eastAsia="es-ES"/>
              </w:rPr>
            </w:pPr>
            <w:r>
              <w:rPr>
                <w:rFonts w:ascii="Arial" w:hAnsi="Arial" w:cs="Arial"/>
                <w:sz w:val="19"/>
                <w:szCs w:val="19"/>
                <w:lang w:val="en-US" w:eastAsia="es-ES"/>
              </w:rPr>
              <w:t>Classify and compare objects according to their use</w:t>
            </w:r>
          </w:p>
          <w:p w:rsidR="008235C4" w:rsidRDefault="008235C4" w:rsidP="00DF04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19"/>
                <w:szCs w:val="19"/>
                <w:lang w:val="en-US" w:eastAsia="es-ES"/>
              </w:rPr>
            </w:pPr>
          </w:p>
          <w:p w:rsidR="008235C4" w:rsidRDefault="008235C4" w:rsidP="0014576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 w:eastAsia="es-ES"/>
              </w:rPr>
            </w:pPr>
            <w:r>
              <w:rPr>
                <w:rFonts w:ascii="Arial" w:hAnsi="Arial" w:cs="Arial"/>
                <w:sz w:val="19"/>
                <w:szCs w:val="19"/>
                <w:lang w:val="en-US" w:eastAsia="es-ES"/>
              </w:rPr>
              <w:t>Identify a</w:t>
            </w:r>
            <w:r w:rsidR="00F218D9">
              <w:rPr>
                <w:rFonts w:ascii="Arial" w:hAnsi="Arial" w:cs="Arial"/>
                <w:sz w:val="19"/>
                <w:szCs w:val="19"/>
                <w:lang w:val="en-US" w:eastAsia="es-ES"/>
              </w:rPr>
              <w:t>pparatus</w:t>
            </w:r>
            <w:r>
              <w:rPr>
                <w:rFonts w:ascii="Arial" w:hAnsi="Arial" w:cs="Arial"/>
                <w:sz w:val="19"/>
                <w:szCs w:val="19"/>
                <w:lang w:val="en-US" w:eastAsia="es-ES"/>
              </w:rPr>
              <w:t xml:space="preserve"> </w:t>
            </w:r>
            <w:r w:rsidR="00AF4F04">
              <w:rPr>
                <w:rFonts w:ascii="Arial" w:hAnsi="Arial" w:cs="Arial"/>
                <w:sz w:val="19"/>
                <w:szCs w:val="19"/>
                <w:lang w:val="en-US" w:eastAsia="es-ES"/>
              </w:rPr>
              <w:t>used today that were not used in the past</w:t>
            </w:r>
          </w:p>
          <w:p w:rsidR="006A317A" w:rsidRPr="006A317A" w:rsidRDefault="006A317A" w:rsidP="00DF04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19"/>
                <w:szCs w:val="19"/>
                <w:lang w:val="en-US" w:eastAsia="es-ES"/>
              </w:rPr>
            </w:pPr>
            <w:r>
              <w:rPr>
                <w:rFonts w:ascii="Arial" w:hAnsi="Arial" w:cs="Arial"/>
                <w:sz w:val="19"/>
                <w:szCs w:val="19"/>
                <w:lang w:val="en-US" w:eastAsia="es-ES"/>
              </w:rPr>
              <w:t xml:space="preserve"> </w:t>
            </w:r>
          </w:p>
          <w:p w:rsidR="0019092F" w:rsidRPr="00A62FB3" w:rsidRDefault="0019092F" w:rsidP="00DF04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  <w:sz w:val="19"/>
                <w:szCs w:val="19"/>
                <w:lang w:val="en-US" w:eastAsia="es-ES"/>
              </w:rPr>
            </w:pPr>
          </w:p>
          <w:p w:rsidR="0075080E" w:rsidRPr="00A62FB3" w:rsidRDefault="0075080E" w:rsidP="00714704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75080E" w:rsidRPr="00A62FB3" w:rsidRDefault="0075080E" w:rsidP="00145547">
      <w:pPr>
        <w:spacing w:after="0"/>
        <w:rPr>
          <w:rFonts w:ascii="Arial" w:hAnsi="Arial" w:cs="Arial"/>
          <w:lang w:val="en-US"/>
        </w:rPr>
      </w:pPr>
    </w:p>
    <w:p w:rsidR="00302A39" w:rsidRPr="00A62FB3" w:rsidRDefault="00302A39" w:rsidP="00145547">
      <w:pPr>
        <w:spacing w:after="0"/>
        <w:rPr>
          <w:rFonts w:ascii="Arial" w:hAnsi="Arial" w:cs="Arial"/>
          <w:lang w:val="en-US"/>
        </w:rPr>
      </w:pPr>
    </w:p>
    <w:p w:rsidR="00302A39" w:rsidRPr="00A62FB3" w:rsidRDefault="00302A39" w:rsidP="00145547">
      <w:pPr>
        <w:spacing w:after="0"/>
        <w:rPr>
          <w:rFonts w:ascii="Arial" w:hAnsi="Arial" w:cs="Arial"/>
          <w:lang w:val="en-US"/>
        </w:rPr>
      </w:pPr>
    </w:p>
    <w:p w:rsidR="00302A39" w:rsidRPr="00A62FB3" w:rsidRDefault="00302A39" w:rsidP="00145547">
      <w:pPr>
        <w:spacing w:after="0"/>
        <w:rPr>
          <w:rFonts w:ascii="Arial" w:hAnsi="Arial" w:cs="Arial"/>
          <w:lang w:val="en-US"/>
        </w:rPr>
      </w:pPr>
    </w:p>
    <w:p w:rsidR="00302A39" w:rsidRPr="00A62FB3" w:rsidRDefault="00302A39" w:rsidP="00145547">
      <w:pPr>
        <w:spacing w:after="0"/>
        <w:rPr>
          <w:rFonts w:ascii="Arial" w:hAnsi="Arial" w:cs="Arial"/>
          <w:lang w:val="en-US"/>
        </w:rPr>
      </w:pPr>
    </w:p>
    <w:p w:rsidR="00C74764" w:rsidRPr="00A62FB3" w:rsidRDefault="00C74764" w:rsidP="00145547">
      <w:pPr>
        <w:spacing w:after="0"/>
        <w:rPr>
          <w:rFonts w:ascii="Arial" w:hAnsi="Arial" w:cs="Arial"/>
          <w:lang w:val="en-US"/>
        </w:rPr>
      </w:pPr>
    </w:p>
    <w:p w:rsidR="00302A39" w:rsidRDefault="00302A39" w:rsidP="00145547">
      <w:pPr>
        <w:spacing w:after="0"/>
        <w:rPr>
          <w:rFonts w:ascii="Arial" w:hAnsi="Arial" w:cs="Arial"/>
          <w:lang w:val="en-US"/>
        </w:rPr>
      </w:pPr>
    </w:p>
    <w:p w:rsidR="00A62FB3" w:rsidRPr="00A62FB3" w:rsidRDefault="00A62FB3" w:rsidP="00145547">
      <w:pPr>
        <w:spacing w:after="0"/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56"/>
        <w:gridCol w:w="3057"/>
        <w:gridCol w:w="3057"/>
      </w:tblGrid>
      <w:tr w:rsidR="00DF6739" w:rsidRPr="00DA7B1B" w:rsidTr="0035230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DF6739" w:rsidRPr="00A62FB3" w:rsidRDefault="00DF6739" w:rsidP="00352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DF6739" w:rsidRPr="00A62FB3" w:rsidRDefault="00DF673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DF6739" w:rsidRPr="006D5012" w:rsidTr="00352302">
        <w:trPr>
          <w:trHeight w:val="332"/>
        </w:trPr>
        <w:tc>
          <w:tcPr>
            <w:tcW w:w="3056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83B48" w:rsidRPr="00A62FB3" w:rsidRDefault="00B83B4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the world works</w:t>
            </w:r>
          </w:p>
          <w:p w:rsidR="00B83B48" w:rsidRPr="00A62FB3" w:rsidRDefault="00B83B4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83B48" w:rsidRPr="00A62FB3" w:rsidRDefault="00B83B4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 inquiry into the natural world</w:t>
            </w:r>
          </w:p>
          <w:p w:rsidR="00B83B48" w:rsidRPr="00A62FB3" w:rsidRDefault="00B83B4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and its laws; the interaction</w:t>
            </w:r>
          </w:p>
          <w:p w:rsidR="00DF6739" w:rsidRPr="00A62FB3" w:rsidRDefault="00B83B4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between</w:t>
            </w:r>
            <w:proofErr w:type="gramEnd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the natural world</w:t>
            </w:r>
            <w:r w:rsidR="00BB15E8"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(physical and biological) and</w:t>
            </w:r>
            <w:r w:rsidR="00145547"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human societies; how humans</w:t>
            </w:r>
            <w:r w:rsidR="008D377D"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use their understanding of</w:t>
            </w:r>
            <w:r w:rsidR="008D377D"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scientific principles; the impact of scientific and technological advances on society and on the </w:t>
            </w:r>
            <w:r w:rsidRPr="00A62FB3">
              <w:rPr>
                <w:rFonts w:ascii="Arial" w:hAnsi="Arial" w:cs="Arial"/>
                <w:sz w:val="19"/>
                <w:szCs w:val="19"/>
                <w:lang w:val="en-GB"/>
              </w:rPr>
              <w:t>environment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.</w:t>
            </w:r>
          </w:p>
          <w:p w:rsidR="00B83B48" w:rsidRPr="00A62FB3" w:rsidRDefault="00B83B48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DF6739" w:rsidRPr="00253B6E" w:rsidRDefault="000B660D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253B6E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Living things adapt to their enviroment in order to survive </w:t>
            </w:r>
            <w:r w:rsidR="00253B6E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therefore preserving </w:t>
            </w:r>
            <w:r w:rsidRPr="00253B6E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their species</w:t>
            </w:r>
            <w:r w:rsidRPr="00253B6E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</w:p>
          <w:p w:rsidR="00253B6E" w:rsidRDefault="00253B6E" w:rsidP="00FE107C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253B6E" w:rsidRDefault="00DF6739" w:rsidP="00253B6E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253B6E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Key concepts</w:t>
            </w:r>
          </w:p>
          <w:p w:rsidR="00253B6E" w:rsidRPr="00B373FC" w:rsidRDefault="00253B6E" w:rsidP="0014576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B373FC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Form               </w:t>
            </w:r>
          </w:p>
          <w:p w:rsidR="00253B6E" w:rsidRPr="00B373FC" w:rsidRDefault="00253B6E" w:rsidP="0014576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B373FC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Causation                              </w:t>
            </w:r>
          </w:p>
          <w:p w:rsidR="00253B6E" w:rsidRPr="00B373FC" w:rsidRDefault="00253B6E" w:rsidP="0014576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B373FC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Connection</w:t>
            </w:r>
            <w:r w:rsidRPr="00B373FC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</w:p>
          <w:p w:rsidR="00815BEE" w:rsidRPr="00B373FC" w:rsidRDefault="00815BEE" w:rsidP="0014576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B373FC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Function</w:t>
            </w:r>
          </w:p>
          <w:p w:rsidR="00FE107C" w:rsidRPr="00253B6E" w:rsidRDefault="00DF6739" w:rsidP="00FE107C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253B6E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Related concepts  </w:t>
            </w:r>
          </w:p>
          <w:p w:rsidR="00253B6E" w:rsidRPr="00B373FC" w:rsidRDefault="00253B6E" w:rsidP="0014576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B373FC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Living things                     </w:t>
            </w:r>
          </w:p>
          <w:p w:rsidR="00253B6E" w:rsidRPr="00B373FC" w:rsidRDefault="00253B6E" w:rsidP="0014576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B373FC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Survival                       </w:t>
            </w:r>
          </w:p>
          <w:p w:rsidR="00253B6E" w:rsidRPr="00B373FC" w:rsidRDefault="00253B6E" w:rsidP="0014576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B373FC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Adaptation             </w:t>
            </w:r>
          </w:p>
          <w:p w:rsidR="00253B6E" w:rsidRPr="00AB0467" w:rsidRDefault="00253B6E" w:rsidP="0014576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B373FC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Habitat</w:t>
            </w:r>
            <w:r w:rsidRPr="00AB0467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</w:p>
          <w:p w:rsidR="00253B6E" w:rsidRPr="00AB0467" w:rsidRDefault="00253B6E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6739" w:rsidRPr="00253B6E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253B6E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Lines of </w:t>
            </w:r>
            <w:r w:rsidR="008D377D" w:rsidRPr="00253B6E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inquiry</w:t>
            </w:r>
          </w:p>
          <w:p w:rsidR="00DF6739" w:rsidRPr="00253B6E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53B6E" w:rsidRPr="00253B6E" w:rsidRDefault="00253B6E" w:rsidP="0014576C">
            <w:pPr>
              <w:pStyle w:val="NoSpacing"/>
              <w:numPr>
                <w:ilvl w:val="0"/>
                <w:numId w:val="14"/>
              </w:num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ins w:id="1" w:author="Portatil CCB" w:date="2011-12-14T09:35:00Z">
              <w:r w:rsidRPr="00253B6E">
                <w:rPr>
                  <w:rFonts w:ascii="Arial" w:hAnsi="Arial" w:cs="Arial"/>
                  <w:noProof/>
                  <w:sz w:val="18"/>
                  <w:szCs w:val="18"/>
                  <w:lang w:val="en-US"/>
                </w:rPr>
                <w:t xml:space="preserve">different kinds of adaptations living things have and </w:t>
              </w:r>
            </w:ins>
            <w:r w:rsidRPr="00253B6E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how </w:t>
            </w:r>
            <w:ins w:id="2" w:author="Portatil CCB" w:date="2011-12-14T09:41:00Z">
              <w:r w:rsidRPr="00253B6E">
                <w:rPr>
                  <w:rFonts w:ascii="Arial" w:hAnsi="Arial" w:cs="Arial"/>
                  <w:noProof/>
                  <w:sz w:val="18"/>
                  <w:szCs w:val="18"/>
                  <w:lang w:val="en-US"/>
                </w:rPr>
                <w:t xml:space="preserve">they help them adjust to their enviroment. </w:t>
              </w:r>
            </w:ins>
            <w:del w:id="3" w:author="Portatil CCB" w:date="2011-12-14T09:35:00Z">
              <w:r w:rsidRPr="00253B6E" w:rsidDel="00DC1A26">
                <w:rPr>
                  <w:rFonts w:ascii="Arial" w:hAnsi="Arial" w:cs="Arial"/>
                  <w:noProof/>
                  <w:sz w:val="18"/>
                  <w:szCs w:val="18"/>
                  <w:lang w:val="en-US"/>
                </w:rPr>
                <w:delText>living things find different kinds of adaptations</w:delText>
              </w:r>
            </w:del>
            <w:del w:id="4" w:author="Portatil CCB" w:date="2011-12-14T09:42:00Z">
              <w:r w:rsidRPr="00253B6E" w:rsidDel="00DC1A26">
                <w:rPr>
                  <w:rFonts w:ascii="Arial" w:hAnsi="Arial" w:cs="Arial"/>
                  <w:noProof/>
                  <w:sz w:val="18"/>
                  <w:szCs w:val="18"/>
                  <w:lang w:val="en-US"/>
                </w:rPr>
                <w:delText xml:space="preserve"> to survive</w:delText>
              </w:r>
            </w:del>
          </w:p>
          <w:p w:rsidR="00253B6E" w:rsidRPr="00253B6E" w:rsidRDefault="00253B6E" w:rsidP="00253B6E">
            <w:pPr>
              <w:pStyle w:val="NoSpacing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253B6E" w:rsidRPr="00253B6E" w:rsidRDefault="00253B6E" w:rsidP="0014576C">
            <w:pPr>
              <w:pStyle w:val="NoSpacing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ins w:id="5" w:author="Sidey" w:date="2012-01-29T10:55:00Z">
              <w:r w:rsidRPr="00253B6E">
                <w:rPr>
                  <w:rFonts w:ascii="Arial" w:hAnsi="Arial" w:cs="Arial"/>
                  <w:noProof/>
                  <w:sz w:val="18"/>
                  <w:szCs w:val="18"/>
                  <w:lang w:val="en-US"/>
                </w:rPr>
                <w:t>what living things need to preserve their species</w:t>
              </w:r>
            </w:ins>
            <w:r w:rsidR="00686B05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.</w:t>
            </w:r>
          </w:p>
          <w:p w:rsidR="00253B6E" w:rsidRPr="00253B6E" w:rsidRDefault="00253B6E" w:rsidP="00253B6E">
            <w:pPr>
              <w:pStyle w:val="ListParagrap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253B6E" w:rsidRPr="00253B6E" w:rsidRDefault="00253B6E" w:rsidP="00253B6E">
            <w:pPr>
              <w:pStyle w:val="NoSpacing"/>
              <w:ind w:left="720"/>
              <w:rPr>
                <w:ins w:id="6" w:author="Sidey" w:date="2012-01-29T10:55:00Z"/>
                <w:rFonts w:ascii="Arial" w:hAnsi="Arial" w:cs="Arial"/>
                <w:sz w:val="18"/>
                <w:szCs w:val="18"/>
                <w:lang w:val="en-US"/>
              </w:rPr>
            </w:pPr>
            <w:ins w:id="7" w:author="Sidey" w:date="2012-01-29T10:56:00Z">
              <w:r w:rsidRPr="00253B6E">
                <w:rPr>
                  <w:rFonts w:ascii="Arial" w:hAnsi="Arial" w:cs="Arial"/>
                  <w:noProof/>
                  <w:sz w:val="18"/>
                  <w:szCs w:val="18"/>
                  <w:lang w:val="en-US"/>
                </w:rPr>
                <w:t xml:space="preserve"> </w:t>
              </w:r>
            </w:ins>
          </w:p>
          <w:p w:rsidR="00253B6E" w:rsidRPr="00253B6E" w:rsidRDefault="00253B6E" w:rsidP="0014576C">
            <w:pPr>
              <w:pStyle w:val="NoSpacing"/>
              <w:numPr>
                <w:ilvl w:val="0"/>
                <w:numId w:val="14"/>
              </w:numPr>
              <w:rPr>
                <w:ins w:id="8" w:author="Sidey" w:date="2012-01-29T10:55:00Z"/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ins w:id="9" w:author="Sidey" w:date="2012-01-29T10:55:00Z">
              <w:r w:rsidRPr="00253B6E">
                <w:rPr>
                  <w:rFonts w:ascii="Arial" w:hAnsi="Arial" w:cs="Arial"/>
                  <w:sz w:val="18"/>
                  <w:szCs w:val="18"/>
                  <w:lang w:val="en-US"/>
                </w:rPr>
                <w:t>what</w:t>
              </w:r>
              <w:proofErr w:type="gramEnd"/>
              <w:r w:rsidRPr="00253B6E">
                <w:rPr>
                  <w:rFonts w:ascii="Arial" w:hAnsi="Arial" w:cs="Arial"/>
                  <w:sz w:val="18"/>
                  <w:szCs w:val="18"/>
                  <w:lang w:val="en-US"/>
                </w:rPr>
                <w:t xml:space="preserve"> strategies living things apply  in order to survive</w:t>
              </w:r>
            </w:ins>
            <w:r w:rsidR="00686B05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ins w:id="10" w:author="Sidey" w:date="2012-01-29T10:57:00Z">
              <w:r w:rsidRPr="00253B6E">
                <w:rPr>
                  <w:rFonts w:ascii="Arial" w:hAnsi="Arial" w:cs="Arial"/>
                  <w:sz w:val="18"/>
                  <w:szCs w:val="18"/>
                  <w:lang w:val="en-US"/>
                </w:rPr>
                <w:t xml:space="preserve"> </w:t>
              </w:r>
            </w:ins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302A39" w:rsidRPr="00A62FB3" w:rsidRDefault="00302A39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A62FB3" w:rsidRPr="00A62FB3" w:rsidRDefault="00A62FB3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67346" w:rsidRPr="00A62FB3" w:rsidRDefault="00867346" w:rsidP="0086734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867346" w:rsidRPr="00A62FB3" w:rsidRDefault="00867346" w:rsidP="0086734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8D377D" w:rsidRPr="00A62FB3" w:rsidRDefault="008D377D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53982" w:rsidRPr="00A62FB3" w:rsidRDefault="00DF673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a. </w:t>
            </w:r>
            <w:r w:rsidR="00BB15E8"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r w:rsidR="00253982" w:rsidRPr="00A62FB3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="00253982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Observe carefully in order to gather data</w:t>
            </w:r>
            <w:r w:rsidR="00253982" w:rsidRPr="00A62FB3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253982" w:rsidRPr="00A62FB3" w:rsidRDefault="00253982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b. Use a variety of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measure data accurately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d. Identify or generate a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h. </w:t>
            </w: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Consider scientific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models and applications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of these models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(including their</w:t>
            </w:r>
          </w:p>
          <w:p w:rsidR="00BB15E8" w:rsidRPr="00A62FB3" w:rsidRDefault="00BB15E8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limitations)</w:t>
            </w: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38331C" w:rsidRPr="00A62FB3" w:rsidRDefault="0038331C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38331C" w:rsidRPr="00A62FB3" w:rsidRDefault="0038331C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38331C" w:rsidRPr="00A62FB3" w:rsidRDefault="0038331C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38331C" w:rsidRPr="000727F9" w:rsidRDefault="00302A39" w:rsidP="0014576C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0727F9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Match</w:t>
            </w:r>
            <w:r w:rsidR="0038331C" w:rsidRPr="000727F9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the </w:t>
            </w:r>
            <w:r w:rsidR="00987B6B" w:rsidRPr="000727F9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living things with the corresponding adaptation</w:t>
            </w:r>
          </w:p>
          <w:p w:rsidR="00AA7D9B" w:rsidRPr="00A62FB3" w:rsidRDefault="00AA7D9B" w:rsidP="0038331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987B6B" w:rsidRPr="000727F9" w:rsidRDefault="00987B6B" w:rsidP="0014576C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0727F9"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  <w:t xml:space="preserve">Identify the living thing </w:t>
            </w:r>
            <w:r w:rsidRPr="000727F9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with its habitat </w:t>
            </w:r>
          </w:p>
          <w:p w:rsidR="005C38AC" w:rsidRDefault="005C38AC" w:rsidP="00987B6B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5C38AC" w:rsidRPr="000727F9" w:rsidRDefault="005C38AC" w:rsidP="0014576C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0727F9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Draw </w:t>
            </w:r>
            <w:r w:rsidR="00430CFD" w:rsidRPr="000727F9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what </w:t>
            </w:r>
            <w:r w:rsidRPr="000727F9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living things need </w:t>
            </w:r>
          </w:p>
          <w:p w:rsidR="0038331C" w:rsidRPr="00A62FB3" w:rsidRDefault="0038331C" w:rsidP="0038331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</w:pPr>
          </w:p>
          <w:p w:rsidR="001877FB" w:rsidRPr="00A62FB3" w:rsidRDefault="001877FB" w:rsidP="0038331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</w:pPr>
          </w:p>
          <w:p w:rsidR="0038331C" w:rsidRPr="00A62FB3" w:rsidRDefault="0038331C" w:rsidP="0038331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19"/>
                <w:szCs w:val="19"/>
                <w:highlight w:val="green"/>
                <w:lang w:val="en-US" w:eastAsia="es-ES"/>
              </w:rPr>
            </w:pPr>
          </w:p>
          <w:p w:rsidR="008D377D" w:rsidRPr="00A62FB3" w:rsidRDefault="008D377D" w:rsidP="00F6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  <w:tr w:rsidR="002409D0" w:rsidRPr="00DA7B1B" w:rsidTr="0035230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2409D0" w:rsidRPr="00A62FB3" w:rsidRDefault="002409D0" w:rsidP="00352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2409D0" w:rsidRPr="00A62FB3" w:rsidRDefault="002409D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2409D0" w:rsidRPr="00DA7B1B" w:rsidTr="00352302">
        <w:trPr>
          <w:trHeight w:val="332"/>
        </w:trPr>
        <w:tc>
          <w:tcPr>
            <w:tcW w:w="3056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we organize ourselves</w:t>
            </w:r>
          </w:p>
          <w:p w:rsidR="002409D0" w:rsidRPr="00A62FB3" w:rsidRDefault="002409D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 inquiry into the                   interconnectedness of           human-made systems and   communities; the instruction and function of organizations; societal decision-making; economic    activities and their impact on humankind and the environment</w:t>
            </w:r>
            <w:r w:rsidRPr="00A62FB3">
              <w:rPr>
                <w:rFonts w:ascii="Arial" w:hAnsi="Arial" w:cs="Arial"/>
                <w:sz w:val="19"/>
                <w:szCs w:val="19"/>
                <w:lang w:val="en-GB"/>
              </w:rPr>
              <w:t>.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E86182" w:rsidRPr="00880E1E" w:rsidRDefault="00560BE5" w:rsidP="00880E1E">
            <w:pPr>
              <w:shd w:val="clear" w:color="auto" w:fill="FFFFFF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931472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A team is a group of people in which each member has a role and works collaboratively to achieve a common goal</w:t>
            </w:r>
          </w:p>
          <w:p w:rsidR="002409D0" w:rsidRPr="00A62FB3" w:rsidRDefault="00E86182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62FB3">
              <w:rPr>
                <w:rFonts w:ascii="Arial" w:hAnsi="Arial" w:cs="Arial"/>
                <w:color w:val="FF0000"/>
                <w:sz w:val="19"/>
                <w:szCs w:val="19"/>
                <w:lang w:val="en-US"/>
              </w:rPr>
              <w:t xml:space="preserve"> </w:t>
            </w:r>
            <w:r w:rsidR="002409D0"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="002409D0"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931472" w:rsidRPr="00931472" w:rsidRDefault="00931472" w:rsidP="0014576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931472">
              <w:rPr>
                <w:rFonts w:ascii="Arial" w:hAnsi="Arial" w:cs="Arial"/>
                <w:noProof/>
                <w:sz w:val="18"/>
                <w:szCs w:val="18"/>
              </w:rPr>
              <w:t>Function</w:t>
            </w:r>
          </w:p>
          <w:p w:rsidR="00931472" w:rsidRPr="00931472" w:rsidRDefault="00931472" w:rsidP="0014576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931472">
              <w:rPr>
                <w:rFonts w:ascii="Arial" w:hAnsi="Arial" w:cs="Arial"/>
                <w:noProof/>
                <w:sz w:val="18"/>
                <w:szCs w:val="18"/>
              </w:rPr>
              <w:t xml:space="preserve">Responsibility        </w:t>
            </w:r>
            <w:del w:id="11" w:author="Portatil CCB" w:date="2012-02-06T14:28:00Z">
              <w:r w:rsidRPr="00931472" w:rsidDel="00120CE5">
                <w:rPr>
                  <w:rFonts w:ascii="Arial" w:hAnsi="Arial" w:cs="Arial"/>
                  <w:noProof/>
                  <w:sz w:val="18"/>
                  <w:szCs w:val="18"/>
                </w:rPr>
                <w:delText>FORM</w:delText>
              </w:r>
            </w:del>
            <w:r w:rsidRPr="00931472">
              <w:rPr>
                <w:rFonts w:ascii="Arial" w:hAnsi="Arial" w:cs="Arial"/>
                <w:noProof/>
                <w:sz w:val="18"/>
                <w:szCs w:val="18"/>
              </w:rPr>
              <w:t xml:space="preserve">          </w:t>
            </w:r>
            <w:ins w:id="12" w:author="Portatil CCB" w:date="2012-02-06T14:28:00Z">
              <w:r w:rsidRPr="00931472">
                <w:rPr>
                  <w:rFonts w:ascii="Arial" w:hAnsi="Arial" w:cs="Arial"/>
                  <w:noProof/>
                  <w:sz w:val="18"/>
                  <w:szCs w:val="18"/>
                </w:rPr>
                <w:t xml:space="preserve">  </w:t>
              </w:r>
            </w:ins>
            <w:r w:rsidRPr="00931472">
              <w:rPr>
                <w:rFonts w:ascii="Arial" w:hAnsi="Arial" w:cs="Arial"/>
                <w:noProof/>
                <w:sz w:val="18"/>
                <w:szCs w:val="18"/>
              </w:rPr>
              <w:t xml:space="preserve">              </w:t>
            </w:r>
          </w:p>
          <w:p w:rsidR="00931472" w:rsidRPr="00931472" w:rsidRDefault="00931472" w:rsidP="0014576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931472">
              <w:rPr>
                <w:rFonts w:ascii="Arial" w:hAnsi="Arial" w:cs="Arial"/>
                <w:noProof/>
                <w:sz w:val="18"/>
                <w:szCs w:val="18"/>
              </w:rPr>
              <w:t>Connection</w:t>
            </w:r>
          </w:p>
          <w:p w:rsidR="002409D0" w:rsidRPr="00931472" w:rsidRDefault="00931472" w:rsidP="0014576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931472">
              <w:rPr>
                <w:rFonts w:ascii="Arial" w:hAnsi="Arial" w:cs="Arial"/>
                <w:noProof/>
                <w:sz w:val="18"/>
                <w:szCs w:val="18"/>
              </w:rPr>
              <w:t>Causation</w:t>
            </w:r>
            <w:r w:rsidRPr="00931472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 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880E1E" w:rsidRPr="00880E1E" w:rsidRDefault="00880E1E" w:rsidP="0014576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880E1E">
              <w:rPr>
                <w:rFonts w:ascii="Arial" w:hAnsi="Arial" w:cs="Arial"/>
                <w:noProof/>
                <w:sz w:val="18"/>
                <w:szCs w:val="18"/>
              </w:rPr>
              <w:t xml:space="preserve">Role                               </w:t>
            </w:r>
            <w:del w:id="13" w:author="Portatil CCB" w:date="2012-02-06T14:28:00Z">
              <w:r w:rsidRPr="00880E1E" w:rsidDel="00120CE5">
                <w:rPr>
                  <w:rFonts w:ascii="Arial" w:hAnsi="Arial" w:cs="Arial"/>
                  <w:noProof/>
                  <w:sz w:val="18"/>
                  <w:szCs w:val="18"/>
                </w:rPr>
                <w:delText xml:space="preserve">Team                 </w:delText>
              </w:r>
            </w:del>
            <w:ins w:id="14" w:author="Portatil CCB" w:date="2012-02-06T14:28:00Z">
              <w:r w:rsidRPr="00880E1E">
                <w:rPr>
                  <w:rFonts w:ascii="Arial" w:hAnsi="Arial" w:cs="Arial"/>
                  <w:noProof/>
                  <w:sz w:val="18"/>
                  <w:szCs w:val="18"/>
                </w:rPr>
                <w:t xml:space="preserve">                        </w:t>
              </w:r>
            </w:ins>
            <w:r w:rsidRPr="00880E1E">
              <w:rPr>
                <w:rFonts w:ascii="Arial" w:hAnsi="Arial" w:cs="Arial"/>
                <w:noProof/>
                <w:sz w:val="18"/>
                <w:szCs w:val="18"/>
              </w:rPr>
              <w:t xml:space="preserve">                  </w:t>
            </w:r>
          </w:p>
          <w:p w:rsidR="00880E1E" w:rsidRPr="00880E1E" w:rsidRDefault="00880E1E" w:rsidP="0014576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80E1E">
              <w:rPr>
                <w:rFonts w:ascii="Arial" w:hAnsi="Arial" w:cs="Arial"/>
                <w:noProof/>
                <w:sz w:val="18"/>
                <w:szCs w:val="18"/>
              </w:rPr>
              <w:t>Teamwork</w:t>
            </w:r>
          </w:p>
          <w:p w:rsidR="002409D0" w:rsidRPr="00880E1E" w:rsidRDefault="00880E1E" w:rsidP="0014576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80E1E">
              <w:rPr>
                <w:rFonts w:ascii="Arial" w:hAnsi="Arial" w:cs="Arial"/>
                <w:noProof/>
                <w:sz w:val="18"/>
                <w:szCs w:val="18"/>
              </w:rPr>
              <w:t xml:space="preserve">Goal  </w:t>
            </w:r>
            <w:ins w:id="15" w:author="Portatil CCB" w:date="2012-02-06T13:39:00Z">
              <w:r w:rsidRPr="00880E1E">
                <w:rPr>
                  <w:rFonts w:ascii="Arial" w:hAnsi="Arial" w:cs="Arial"/>
                  <w:noProof/>
                  <w:sz w:val="18"/>
                  <w:szCs w:val="18"/>
                </w:rPr>
                <w:t xml:space="preserve"> </w:t>
              </w:r>
            </w:ins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880E1E" w:rsidRPr="00880E1E" w:rsidRDefault="00880E1E" w:rsidP="001457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80E1E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how some social insects divide the workload</w:t>
            </w:r>
            <w:r w:rsidR="00686B05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.</w:t>
            </w:r>
            <w:r w:rsidRPr="00880E1E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="00E86182" w:rsidRPr="00880E1E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</w:p>
          <w:p w:rsidR="00880E1E" w:rsidRPr="00880E1E" w:rsidRDefault="00880E1E" w:rsidP="001457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80E1E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how people organise themselves </w:t>
            </w:r>
            <w:ins w:id="16" w:author="Portatil CCB" w:date="2012-02-06T14:02:00Z">
              <w:r w:rsidRPr="00880E1E">
                <w:rPr>
                  <w:rFonts w:ascii="Arial" w:hAnsi="Arial" w:cs="Arial"/>
                  <w:noProof/>
                  <w:sz w:val="18"/>
                  <w:szCs w:val="18"/>
                  <w:lang w:val="en-US"/>
                </w:rPr>
                <w:t xml:space="preserve"> </w:t>
              </w:r>
            </w:ins>
            <w:ins w:id="17" w:author="Portatil CCB" w:date="2012-02-06T14:21:00Z">
              <w:r w:rsidRPr="00880E1E">
                <w:rPr>
                  <w:rFonts w:ascii="Arial" w:hAnsi="Arial" w:cs="Arial"/>
                  <w:noProof/>
                  <w:sz w:val="18"/>
                  <w:szCs w:val="18"/>
                  <w:lang w:val="en-US"/>
                </w:rPr>
                <w:t>within a team in order to accomplish a goal</w:t>
              </w:r>
            </w:ins>
            <w:r w:rsidR="00686B05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.</w:t>
            </w:r>
          </w:p>
          <w:p w:rsidR="00880E1E" w:rsidRPr="00880E1E" w:rsidRDefault="00880E1E" w:rsidP="001457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proofErr w:type="gramStart"/>
            <w:r w:rsidRPr="00880E1E">
              <w:rPr>
                <w:rFonts w:ascii="Arial" w:hAnsi="Arial" w:cs="Arial"/>
                <w:sz w:val="18"/>
                <w:szCs w:val="18"/>
                <w:lang w:val="en-US"/>
              </w:rPr>
              <w:t>why</w:t>
            </w:r>
            <w:proofErr w:type="gramEnd"/>
            <w:r w:rsidRPr="00880E1E">
              <w:rPr>
                <w:rFonts w:ascii="Arial" w:hAnsi="Arial" w:cs="Arial"/>
                <w:sz w:val="18"/>
                <w:szCs w:val="18"/>
                <w:lang w:val="en-US"/>
              </w:rPr>
              <w:t xml:space="preserve"> teamwork requires the contribution from every individual in the group</w:t>
            </w:r>
            <w:r w:rsidR="00686B05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:rsidR="00867346" w:rsidRPr="00880E1E" w:rsidRDefault="00867346" w:rsidP="00880E1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3E7327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BB15E8" w:rsidRPr="00A62FB3" w:rsidRDefault="00BB15E8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a. </w:t>
            </w:r>
            <w:r w:rsidR="00253982" w:rsidRPr="00A62FB3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="00253982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Observe carefully in order to gather data</w:t>
            </w:r>
            <w:r w:rsidR="00253982" w:rsidRPr="00A62FB3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253982" w:rsidRPr="00A62FB3" w:rsidRDefault="00253982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d. Identify or generate a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h. </w:t>
            </w: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Consider scientific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models and applications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of these models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(including their</w:t>
            </w:r>
          </w:p>
          <w:p w:rsidR="00BB15E8" w:rsidRPr="00A62FB3" w:rsidRDefault="00BB15E8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limitations)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668ED" w:rsidRPr="00A62FB3" w:rsidRDefault="00F668ED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4A2772" w:rsidRPr="00A62FB3" w:rsidRDefault="004A2772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A2772" w:rsidRPr="000727F9" w:rsidRDefault="00165005" w:rsidP="0014576C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0727F9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Match the ant with its corresponding duty</w:t>
            </w:r>
            <w:r w:rsidR="002C42DA" w:rsidRPr="000727F9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</w:t>
            </w:r>
            <w:r w:rsidR="004A2772" w:rsidRPr="000727F9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1792" w:rsidRPr="00A62FB3" w:rsidRDefault="00651792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highlight w:val="yellow"/>
                <w:lang w:val="en-US"/>
              </w:rPr>
            </w:pPr>
          </w:p>
          <w:p w:rsidR="00E84DFA" w:rsidRPr="00A62FB3" w:rsidRDefault="00E84DF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66576A" w:rsidRPr="00A62FB3" w:rsidRDefault="0066576A">
      <w:pPr>
        <w:rPr>
          <w:rFonts w:ascii="Arial" w:hAnsi="Arial" w:cs="Arial"/>
          <w:lang w:val="en-US"/>
        </w:rPr>
      </w:pPr>
    </w:p>
    <w:p w:rsidR="000C71E1" w:rsidRPr="00A62FB3" w:rsidRDefault="000C71E1">
      <w:pPr>
        <w:rPr>
          <w:rFonts w:ascii="Arial" w:hAnsi="Arial" w:cs="Arial"/>
          <w:lang w:val="en-US"/>
        </w:rPr>
      </w:pPr>
    </w:p>
    <w:p w:rsidR="000C71E1" w:rsidRPr="00A62FB3" w:rsidRDefault="000C71E1">
      <w:pPr>
        <w:rPr>
          <w:rFonts w:ascii="Arial" w:hAnsi="Arial" w:cs="Arial"/>
          <w:lang w:val="en-US"/>
        </w:rPr>
      </w:pPr>
    </w:p>
    <w:p w:rsidR="000C71E1" w:rsidRPr="00A62FB3" w:rsidRDefault="000C71E1">
      <w:pPr>
        <w:rPr>
          <w:rFonts w:ascii="Arial" w:hAnsi="Arial" w:cs="Arial"/>
          <w:lang w:val="en-US"/>
        </w:rPr>
      </w:pPr>
    </w:p>
    <w:p w:rsidR="000C71E1" w:rsidRPr="00A62FB3" w:rsidRDefault="000C71E1">
      <w:pPr>
        <w:rPr>
          <w:rFonts w:ascii="Arial" w:hAnsi="Arial" w:cs="Arial"/>
          <w:lang w:val="en-US"/>
        </w:rPr>
      </w:pPr>
    </w:p>
    <w:p w:rsidR="000C71E1" w:rsidRPr="00A62FB3" w:rsidRDefault="000C71E1" w:rsidP="00A17F08">
      <w:pPr>
        <w:tabs>
          <w:tab w:val="left" w:pos="2554"/>
        </w:tabs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56"/>
        <w:gridCol w:w="3057"/>
        <w:gridCol w:w="3057"/>
      </w:tblGrid>
      <w:tr w:rsidR="0066576A" w:rsidRPr="00DA7B1B" w:rsidTr="0035230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6576A" w:rsidRPr="00DA7B1B" w:rsidTr="00352302">
        <w:trPr>
          <w:trHeight w:val="332"/>
        </w:trPr>
        <w:tc>
          <w:tcPr>
            <w:tcW w:w="3056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Sharing the planet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 inquiry into rights and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responsibilities in the struggle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to share finite resources with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other people and with other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living things; communities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and the relationships within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and between them; access to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equal opportunities; peace and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conflict</w:t>
            </w:r>
            <w:proofErr w:type="gramEnd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resolution.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8043CD" w:rsidRPr="00B64BB8" w:rsidRDefault="008043CD" w:rsidP="008043CD">
            <w:pPr>
              <w:shd w:val="clear" w:color="auto" w:fill="FFFFFF"/>
              <w:rPr>
                <w:rFonts w:ascii="Arial" w:hAnsi="Arial" w:cs="Arial"/>
                <w:bCs/>
                <w:sz w:val="18"/>
                <w:lang w:val="en-US"/>
              </w:rPr>
            </w:pPr>
            <w:r w:rsidRPr="00B64BB8">
              <w:rPr>
                <w:rFonts w:ascii="Arial" w:hAnsi="Arial" w:cs="Arial"/>
                <w:sz w:val="18"/>
                <w:szCs w:val="18"/>
                <w:lang w:val="en-US"/>
              </w:rPr>
              <w:t>Being aware of the consequences of pollution on the environment helps people make eco-friendly choices.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D2A68" w:rsidRPr="00686B05" w:rsidRDefault="00BD2A68" w:rsidP="0014576C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686B05">
              <w:rPr>
                <w:rFonts w:ascii="Arial" w:hAnsi="Arial" w:cs="Arial"/>
                <w:noProof/>
                <w:sz w:val="18"/>
                <w:szCs w:val="18"/>
              </w:rPr>
              <w:t xml:space="preserve">Form                         </w:t>
            </w:r>
          </w:p>
          <w:p w:rsidR="00BD2A68" w:rsidRPr="00686B05" w:rsidRDefault="00BD2A68" w:rsidP="0014576C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686B05">
              <w:rPr>
                <w:rFonts w:ascii="Arial" w:hAnsi="Arial" w:cs="Arial"/>
                <w:noProof/>
                <w:sz w:val="18"/>
                <w:szCs w:val="18"/>
              </w:rPr>
              <w:t xml:space="preserve">Responsibility                                             </w:t>
            </w:r>
          </w:p>
          <w:p w:rsidR="0066576A" w:rsidRPr="00686B05" w:rsidRDefault="00BD2A68" w:rsidP="0014576C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686B05">
              <w:rPr>
                <w:rFonts w:ascii="Arial" w:hAnsi="Arial" w:cs="Arial"/>
                <w:noProof/>
                <w:sz w:val="18"/>
                <w:szCs w:val="18"/>
              </w:rPr>
              <w:t>Causation</w:t>
            </w:r>
            <w:r w:rsidRPr="00686B05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</w:p>
          <w:p w:rsidR="00BD2A68" w:rsidRPr="00686B05" w:rsidRDefault="00BD2A68" w:rsidP="0014576C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686B05">
              <w:rPr>
                <w:rFonts w:ascii="Arial" w:hAnsi="Arial" w:cs="Arial"/>
                <w:noProof/>
                <w:sz w:val="18"/>
                <w:szCs w:val="18"/>
              </w:rPr>
              <w:t xml:space="preserve">Connection  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BD2A68" w:rsidRPr="00BD2A68" w:rsidRDefault="00BD2A68" w:rsidP="0014576C">
            <w:pPr>
              <w:pStyle w:val="ListParagraph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Arial" w:hAnsi="Arial" w:cs="Arial"/>
                <w:noProof/>
                <w:sz w:val="18"/>
                <w:szCs w:val="18"/>
              </w:rPr>
            </w:pPr>
            <w:r w:rsidRPr="00BD2A68">
              <w:rPr>
                <w:rFonts w:ascii="Arial" w:hAnsi="Arial" w:cs="Arial"/>
                <w:noProof/>
                <w:sz w:val="18"/>
                <w:szCs w:val="18"/>
              </w:rPr>
              <w:t xml:space="preserve">Pollution                                </w:t>
            </w:r>
          </w:p>
          <w:p w:rsidR="00BD2A68" w:rsidRPr="00BD2A68" w:rsidRDefault="00BD2A68" w:rsidP="0014576C">
            <w:pPr>
              <w:pStyle w:val="ListParagraph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Arial" w:hAnsi="Arial" w:cs="Arial"/>
                <w:noProof/>
                <w:sz w:val="18"/>
                <w:szCs w:val="18"/>
              </w:rPr>
            </w:pPr>
            <w:r w:rsidRPr="00BD2A68">
              <w:rPr>
                <w:rFonts w:ascii="Arial" w:hAnsi="Arial" w:cs="Arial"/>
                <w:noProof/>
                <w:sz w:val="18"/>
                <w:szCs w:val="18"/>
              </w:rPr>
              <w:t xml:space="preserve">Choice                                                      </w:t>
            </w:r>
          </w:p>
          <w:p w:rsidR="00BD2A68" w:rsidRPr="00BD2A68" w:rsidRDefault="00BD2A68" w:rsidP="0014576C">
            <w:pPr>
              <w:pStyle w:val="ListParagraph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Arial" w:hAnsi="Arial" w:cs="Arial"/>
                <w:noProof/>
                <w:sz w:val="18"/>
                <w:szCs w:val="18"/>
              </w:rPr>
            </w:pPr>
            <w:r w:rsidRPr="00BD2A68">
              <w:rPr>
                <w:rFonts w:ascii="Arial" w:hAnsi="Arial" w:cs="Arial"/>
                <w:noProof/>
                <w:sz w:val="18"/>
                <w:szCs w:val="18"/>
              </w:rPr>
              <w:t>Consequences</w:t>
            </w:r>
            <w:r w:rsidRPr="00BD2A68">
              <w:rPr>
                <w:rFonts w:ascii="Arial" w:hAnsi="Arial" w:cs="Arial"/>
                <w:smallCaps/>
                <w:sz w:val="32"/>
                <w:szCs w:val="32"/>
              </w:rPr>
              <w:t xml:space="preserve">  </w:t>
            </w:r>
          </w:p>
          <w:p w:rsidR="00BD2A68" w:rsidRPr="00BD2A68" w:rsidRDefault="00BD2A68" w:rsidP="0014576C">
            <w:pPr>
              <w:pStyle w:val="ListParagraph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Arial" w:hAnsi="Arial" w:cs="Arial"/>
                <w:noProof/>
                <w:sz w:val="18"/>
                <w:szCs w:val="18"/>
              </w:rPr>
            </w:pPr>
            <w:r w:rsidRPr="00BD2A68">
              <w:rPr>
                <w:rFonts w:ascii="Arial" w:hAnsi="Arial" w:cs="Arial"/>
                <w:noProof/>
                <w:sz w:val="18"/>
                <w:szCs w:val="18"/>
              </w:rPr>
              <w:t xml:space="preserve">Environment   </w:t>
            </w:r>
            <w:r w:rsidRPr="00BD2A68">
              <w:rPr>
                <w:rFonts w:ascii="Arial" w:hAnsi="Arial" w:cs="Arial"/>
                <w:smallCaps/>
                <w:sz w:val="32"/>
                <w:szCs w:val="32"/>
              </w:rPr>
              <w:t xml:space="preserve">       </w:t>
            </w:r>
          </w:p>
          <w:p w:rsidR="0066576A" w:rsidRPr="00BD2A68" w:rsidRDefault="00BD2A68" w:rsidP="00BD2A68">
            <w:pPr>
              <w:shd w:val="clear" w:color="auto" w:fill="FFFFFF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w:t xml:space="preserve">                              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6576A" w:rsidRPr="001900DA" w:rsidRDefault="00B64BB8" w:rsidP="0014576C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00DA">
              <w:rPr>
                <w:rFonts w:ascii="Arial" w:hAnsi="Arial" w:cs="Arial"/>
                <w:sz w:val="18"/>
                <w:szCs w:val="18"/>
                <w:lang w:val="en-US"/>
              </w:rPr>
              <w:t xml:space="preserve">different forms and sources of pollution </w:t>
            </w:r>
          </w:p>
          <w:p w:rsidR="001900DA" w:rsidRPr="001900DA" w:rsidRDefault="00B64BB8" w:rsidP="0014576C">
            <w:pPr>
              <w:pStyle w:val="NoSpacing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00DA">
              <w:rPr>
                <w:rFonts w:ascii="Arial" w:hAnsi="Arial" w:cs="Arial"/>
                <w:sz w:val="18"/>
                <w:szCs w:val="18"/>
                <w:lang w:val="en-US"/>
              </w:rPr>
              <w:t>the  consequences of pollution on the environment</w:t>
            </w:r>
          </w:p>
          <w:p w:rsidR="001900DA" w:rsidRPr="001900DA" w:rsidRDefault="001900DA" w:rsidP="0014576C">
            <w:pPr>
              <w:pStyle w:val="NoSpacing"/>
              <w:numPr>
                <w:ilvl w:val="0"/>
                <w:numId w:val="17"/>
              </w:num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1900DA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alternative choices that do not pollute the environment</w:t>
            </w:r>
          </w:p>
          <w:p w:rsidR="001900DA" w:rsidRPr="001900DA" w:rsidRDefault="001900DA" w:rsidP="0014576C">
            <w:pPr>
              <w:pStyle w:val="NoSpacing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00DA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the ways  that a 5 to 7 year old child can   help the environment</w:t>
            </w:r>
          </w:p>
          <w:p w:rsidR="001900DA" w:rsidRPr="001900DA" w:rsidRDefault="001900DA" w:rsidP="00B64BB8">
            <w:pPr>
              <w:pStyle w:val="NoSpacing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66576A" w:rsidRPr="001900DA" w:rsidRDefault="0066576A" w:rsidP="001900DA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5506B6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Earth and space </w:t>
            </w:r>
          </w:p>
          <w:p w:rsidR="000D140B" w:rsidRPr="00A62FB3" w:rsidRDefault="000D140B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506B6" w:rsidRPr="00A62FB3" w:rsidRDefault="005506B6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</w:t>
            </w:r>
            <w:r w:rsidR="00BB15E8"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r w:rsidR="00F56740" w:rsidRPr="00A62FB3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="00F56740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Observe carefully in order to gather data</w:t>
            </w:r>
            <w:r w:rsidR="00F56740" w:rsidRPr="00A62FB3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F56740" w:rsidRPr="00A62FB3" w:rsidRDefault="00F5674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b. Use a variety of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measure data accurately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d. Identify or generate a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e. Plan and carry out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systematic investigations,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manipulating variables as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necessary</w:t>
            </w:r>
          </w:p>
          <w:p w:rsidR="00BB15E8" w:rsidRPr="00A62FB3" w:rsidRDefault="00BB15E8" w:rsidP="000C71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B64BB8" w:rsidRDefault="000C71E1" w:rsidP="0014576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B64BB8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Identify</w:t>
            </w:r>
            <w:r w:rsidR="005506B6" w:rsidRPr="00B64BB8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different sources of pollution</w:t>
            </w:r>
          </w:p>
          <w:p w:rsidR="000D140B" w:rsidRDefault="000D140B" w:rsidP="005506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8043CD" w:rsidRPr="00B64BB8" w:rsidRDefault="008043CD" w:rsidP="0014576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B64BB8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Identify different forms of pollution</w:t>
            </w:r>
          </w:p>
          <w:p w:rsidR="008043CD" w:rsidRDefault="008043CD" w:rsidP="008043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</w:p>
          <w:p w:rsidR="008043CD" w:rsidRPr="00B64BB8" w:rsidRDefault="008043CD" w:rsidP="0014576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B64BB8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Match the source of pollution with the consequence </w:t>
            </w:r>
          </w:p>
          <w:p w:rsidR="008043CD" w:rsidRPr="00A62FB3" w:rsidRDefault="008043CD" w:rsidP="005506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F668ED" w:rsidRPr="00A62FB3" w:rsidRDefault="00F668ED">
      <w:pPr>
        <w:rPr>
          <w:rFonts w:ascii="Arial" w:hAnsi="Arial" w:cs="Arial"/>
          <w:lang w:val="en-US"/>
        </w:rPr>
      </w:pPr>
    </w:p>
    <w:sectPr w:rsidR="00F668ED" w:rsidRPr="00A62FB3" w:rsidSect="0024467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A04" w:rsidRDefault="00F52A04" w:rsidP="0004659B">
      <w:pPr>
        <w:spacing w:after="0" w:line="240" w:lineRule="auto"/>
      </w:pPr>
      <w:r>
        <w:separator/>
      </w:r>
    </w:p>
  </w:endnote>
  <w:endnote w:type="continuationSeparator" w:id="0">
    <w:p w:rsidR="00F52A04" w:rsidRDefault="00F52A04" w:rsidP="0004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A04" w:rsidRDefault="00F52A04" w:rsidP="0004659B">
      <w:pPr>
        <w:spacing w:after="0" w:line="240" w:lineRule="auto"/>
      </w:pPr>
      <w:r>
        <w:separator/>
      </w:r>
    </w:p>
  </w:footnote>
  <w:footnote w:type="continuationSeparator" w:id="0">
    <w:p w:rsidR="00F52A04" w:rsidRDefault="00F52A04" w:rsidP="0004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58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059"/>
      <w:gridCol w:w="1884"/>
    </w:tblGrid>
    <w:tr w:rsidR="0004659B" w:rsidRPr="00352302" w:rsidTr="0004659B">
      <w:trPr>
        <w:trHeight w:val="301"/>
      </w:trPr>
      <w:tc>
        <w:tcPr>
          <w:tcW w:w="7276" w:type="dxa"/>
        </w:tcPr>
        <w:p w:rsidR="0004659B" w:rsidRPr="00A62FB3" w:rsidRDefault="00352302" w:rsidP="00F668ED">
          <w:pPr>
            <w:pStyle w:val="NoSpacing"/>
            <w:rPr>
              <w:rFonts w:ascii="Arial" w:hAnsi="Arial" w:cs="Arial"/>
              <w:sz w:val="40"/>
              <w:szCs w:val="40"/>
              <w:lang w:val="en-US"/>
            </w:rPr>
          </w:pPr>
          <w:r w:rsidRPr="00A62FB3">
            <w:rPr>
              <w:rFonts w:ascii="Arial" w:hAnsi="Arial" w:cs="Arial"/>
              <w:sz w:val="40"/>
              <w:szCs w:val="40"/>
              <w:lang w:val="en-US"/>
            </w:rPr>
            <w:t>Science Scope and Sequence</w:t>
          </w:r>
        </w:p>
      </w:tc>
      <w:tc>
        <w:tcPr>
          <w:tcW w:w="1909" w:type="dxa"/>
        </w:tcPr>
        <w:p w:rsidR="0004659B" w:rsidRPr="00A62FB3" w:rsidRDefault="00030F8C" w:rsidP="00F668ED">
          <w:pPr>
            <w:pStyle w:val="Header"/>
            <w:rPr>
              <w:rFonts w:ascii="Arial" w:eastAsia="Times New Roman" w:hAnsi="Arial" w:cs="Arial"/>
              <w:b/>
              <w:bCs/>
              <w:color w:val="4F81BD"/>
              <w:sz w:val="32"/>
              <w:szCs w:val="32"/>
              <w:lang w:val="en-US"/>
            </w:rPr>
          </w:pPr>
          <w:r w:rsidRPr="00A62FB3">
            <w:rPr>
              <w:rFonts w:ascii="Arial" w:eastAsia="Times New Roman" w:hAnsi="Arial" w:cs="Arial"/>
              <w:b/>
              <w:bCs/>
              <w:color w:val="4F81BD"/>
              <w:sz w:val="32"/>
              <w:szCs w:val="32"/>
              <w:lang w:val="en-US"/>
            </w:rPr>
            <w:t xml:space="preserve">Kinder </w:t>
          </w:r>
        </w:p>
      </w:tc>
    </w:tr>
    <w:tr w:rsidR="005117EE" w:rsidRPr="00352302" w:rsidTr="0004659B">
      <w:trPr>
        <w:trHeight w:val="301"/>
      </w:trPr>
      <w:tc>
        <w:tcPr>
          <w:tcW w:w="7276" w:type="dxa"/>
        </w:tcPr>
        <w:p w:rsidR="005117EE" w:rsidRPr="00352302" w:rsidRDefault="005117EE" w:rsidP="00F668ED">
          <w:pPr>
            <w:pStyle w:val="NoSpacing"/>
            <w:rPr>
              <w:sz w:val="40"/>
              <w:szCs w:val="40"/>
              <w:lang w:val="en-US"/>
            </w:rPr>
          </w:pPr>
        </w:p>
      </w:tc>
      <w:tc>
        <w:tcPr>
          <w:tcW w:w="1909" w:type="dxa"/>
        </w:tcPr>
        <w:p w:rsidR="005117EE" w:rsidRDefault="005117EE" w:rsidP="00F668ED">
          <w:pPr>
            <w:pStyle w:val="Header"/>
            <w:rPr>
              <w:rFonts w:ascii="Cambria" w:eastAsia="Times New Roman" w:hAnsi="Cambria"/>
              <w:b/>
              <w:bCs/>
              <w:color w:val="4F81BD"/>
              <w:sz w:val="32"/>
              <w:szCs w:val="32"/>
              <w:lang w:val="en-US"/>
            </w:rPr>
          </w:pPr>
        </w:p>
      </w:tc>
    </w:tr>
  </w:tbl>
  <w:p w:rsidR="0066576A" w:rsidRPr="00FE367F" w:rsidRDefault="0066576A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12A73"/>
    <w:multiLevelType w:val="hybridMultilevel"/>
    <w:tmpl w:val="93B03F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3229C"/>
    <w:multiLevelType w:val="hybridMultilevel"/>
    <w:tmpl w:val="280493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E05A2"/>
    <w:multiLevelType w:val="hybridMultilevel"/>
    <w:tmpl w:val="A52CF4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50F46"/>
    <w:multiLevelType w:val="hybridMultilevel"/>
    <w:tmpl w:val="B81A6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CF12A2"/>
    <w:multiLevelType w:val="hybridMultilevel"/>
    <w:tmpl w:val="ED24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94039"/>
    <w:multiLevelType w:val="hybridMultilevel"/>
    <w:tmpl w:val="087827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F3BC4"/>
    <w:multiLevelType w:val="hybridMultilevel"/>
    <w:tmpl w:val="410A85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1D2AF5"/>
    <w:multiLevelType w:val="hybridMultilevel"/>
    <w:tmpl w:val="AF1C40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1178D3"/>
    <w:multiLevelType w:val="hybridMultilevel"/>
    <w:tmpl w:val="6142A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28293D"/>
    <w:multiLevelType w:val="hybridMultilevel"/>
    <w:tmpl w:val="943660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7D32A1"/>
    <w:multiLevelType w:val="hybridMultilevel"/>
    <w:tmpl w:val="E6F027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7541E0"/>
    <w:multiLevelType w:val="hybridMultilevel"/>
    <w:tmpl w:val="E1A05C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137457"/>
    <w:multiLevelType w:val="hybridMultilevel"/>
    <w:tmpl w:val="1888A1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EF60CE"/>
    <w:multiLevelType w:val="hybridMultilevel"/>
    <w:tmpl w:val="1D6404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E1489"/>
    <w:multiLevelType w:val="hybridMultilevel"/>
    <w:tmpl w:val="8F9849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15A7C18"/>
    <w:multiLevelType w:val="hybridMultilevel"/>
    <w:tmpl w:val="CE40FA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9605C47"/>
    <w:multiLevelType w:val="hybridMultilevel"/>
    <w:tmpl w:val="F5426F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125AF8"/>
    <w:multiLevelType w:val="hybridMultilevel"/>
    <w:tmpl w:val="FAD0901E"/>
    <w:lvl w:ilvl="0" w:tplc="240A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18">
    <w:nsid w:val="78E37C6B"/>
    <w:multiLevelType w:val="hybridMultilevel"/>
    <w:tmpl w:val="F6860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8"/>
  </w:num>
  <w:num w:numId="5">
    <w:abstractNumId w:val="0"/>
  </w:num>
  <w:num w:numId="6">
    <w:abstractNumId w:val="10"/>
  </w:num>
  <w:num w:numId="7">
    <w:abstractNumId w:val="9"/>
  </w:num>
  <w:num w:numId="8">
    <w:abstractNumId w:val="11"/>
  </w:num>
  <w:num w:numId="9">
    <w:abstractNumId w:val="1"/>
  </w:num>
  <w:num w:numId="10">
    <w:abstractNumId w:val="17"/>
  </w:num>
  <w:num w:numId="11">
    <w:abstractNumId w:val="7"/>
  </w:num>
  <w:num w:numId="12">
    <w:abstractNumId w:val="18"/>
  </w:num>
  <w:num w:numId="13">
    <w:abstractNumId w:val="13"/>
  </w:num>
  <w:num w:numId="14">
    <w:abstractNumId w:val="3"/>
  </w:num>
  <w:num w:numId="15">
    <w:abstractNumId w:val="12"/>
  </w:num>
  <w:num w:numId="16">
    <w:abstractNumId w:val="6"/>
  </w:num>
  <w:num w:numId="17">
    <w:abstractNumId w:val="16"/>
  </w:num>
  <w:num w:numId="18">
    <w:abstractNumId w:val="2"/>
  </w:num>
  <w:num w:numId="19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9B"/>
    <w:rsid w:val="000014C9"/>
    <w:rsid w:val="00004C6B"/>
    <w:rsid w:val="00027A98"/>
    <w:rsid w:val="00030F8C"/>
    <w:rsid w:val="0004375C"/>
    <w:rsid w:val="00043C7C"/>
    <w:rsid w:val="00046362"/>
    <w:rsid w:val="0004659B"/>
    <w:rsid w:val="00051814"/>
    <w:rsid w:val="00064588"/>
    <w:rsid w:val="000727F9"/>
    <w:rsid w:val="00085526"/>
    <w:rsid w:val="00090036"/>
    <w:rsid w:val="000914E8"/>
    <w:rsid w:val="00094294"/>
    <w:rsid w:val="00096A23"/>
    <w:rsid w:val="000A36D2"/>
    <w:rsid w:val="000B5A91"/>
    <w:rsid w:val="000B660D"/>
    <w:rsid w:val="000C71E1"/>
    <w:rsid w:val="000D140B"/>
    <w:rsid w:val="000F1CD9"/>
    <w:rsid w:val="00110C08"/>
    <w:rsid w:val="00116C52"/>
    <w:rsid w:val="00120824"/>
    <w:rsid w:val="00130461"/>
    <w:rsid w:val="00136CC2"/>
    <w:rsid w:val="00141D74"/>
    <w:rsid w:val="00145547"/>
    <w:rsid w:val="0014576C"/>
    <w:rsid w:val="00165005"/>
    <w:rsid w:val="001877FB"/>
    <w:rsid w:val="001900DA"/>
    <w:rsid w:val="0019092F"/>
    <w:rsid w:val="001A50A6"/>
    <w:rsid w:val="001C5DD9"/>
    <w:rsid w:val="001E6580"/>
    <w:rsid w:val="002409D0"/>
    <w:rsid w:val="00244678"/>
    <w:rsid w:val="00253982"/>
    <w:rsid w:val="00253B6E"/>
    <w:rsid w:val="0025569A"/>
    <w:rsid w:val="00272245"/>
    <w:rsid w:val="0029712C"/>
    <w:rsid w:val="002A52C5"/>
    <w:rsid w:val="002A5922"/>
    <w:rsid w:val="002C42DA"/>
    <w:rsid w:val="002E6B55"/>
    <w:rsid w:val="002F5CC9"/>
    <w:rsid w:val="00302A39"/>
    <w:rsid w:val="0030484C"/>
    <w:rsid w:val="0032050D"/>
    <w:rsid w:val="00335364"/>
    <w:rsid w:val="00352302"/>
    <w:rsid w:val="00353559"/>
    <w:rsid w:val="00357FBC"/>
    <w:rsid w:val="003810FB"/>
    <w:rsid w:val="0038331C"/>
    <w:rsid w:val="003965A7"/>
    <w:rsid w:val="003C2E98"/>
    <w:rsid w:val="003D078F"/>
    <w:rsid w:val="003E7327"/>
    <w:rsid w:val="00421943"/>
    <w:rsid w:val="00430CFD"/>
    <w:rsid w:val="00443F77"/>
    <w:rsid w:val="0045601E"/>
    <w:rsid w:val="00460F6C"/>
    <w:rsid w:val="00490E60"/>
    <w:rsid w:val="00494426"/>
    <w:rsid w:val="004A2772"/>
    <w:rsid w:val="004B24FD"/>
    <w:rsid w:val="004D31E8"/>
    <w:rsid w:val="004E5CA7"/>
    <w:rsid w:val="00505697"/>
    <w:rsid w:val="005103FC"/>
    <w:rsid w:val="005117EE"/>
    <w:rsid w:val="00512BEA"/>
    <w:rsid w:val="00513431"/>
    <w:rsid w:val="005250F1"/>
    <w:rsid w:val="00526B5C"/>
    <w:rsid w:val="00530394"/>
    <w:rsid w:val="00532D04"/>
    <w:rsid w:val="00547732"/>
    <w:rsid w:val="005506B6"/>
    <w:rsid w:val="00552776"/>
    <w:rsid w:val="00560BE5"/>
    <w:rsid w:val="0057262C"/>
    <w:rsid w:val="005A3990"/>
    <w:rsid w:val="005B54C7"/>
    <w:rsid w:val="005C38AC"/>
    <w:rsid w:val="005E050D"/>
    <w:rsid w:val="005F60DB"/>
    <w:rsid w:val="00604371"/>
    <w:rsid w:val="006342FE"/>
    <w:rsid w:val="006462EC"/>
    <w:rsid w:val="00651792"/>
    <w:rsid w:val="0066576A"/>
    <w:rsid w:val="00686B05"/>
    <w:rsid w:val="006A317A"/>
    <w:rsid w:val="006C25D5"/>
    <w:rsid w:val="006D5012"/>
    <w:rsid w:val="007042AD"/>
    <w:rsid w:val="00714704"/>
    <w:rsid w:val="0074120C"/>
    <w:rsid w:val="0075080E"/>
    <w:rsid w:val="00784595"/>
    <w:rsid w:val="007A7510"/>
    <w:rsid w:val="007B2DC0"/>
    <w:rsid w:val="007C37B5"/>
    <w:rsid w:val="007D3016"/>
    <w:rsid w:val="007E7FB4"/>
    <w:rsid w:val="008043CD"/>
    <w:rsid w:val="008067A1"/>
    <w:rsid w:val="00814A07"/>
    <w:rsid w:val="00815BEE"/>
    <w:rsid w:val="008235C4"/>
    <w:rsid w:val="00834CAA"/>
    <w:rsid w:val="008426E9"/>
    <w:rsid w:val="00867346"/>
    <w:rsid w:val="00877506"/>
    <w:rsid w:val="00880E1E"/>
    <w:rsid w:val="00881458"/>
    <w:rsid w:val="00892CA9"/>
    <w:rsid w:val="008A6CB2"/>
    <w:rsid w:val="008D377D"/>
    <w:rsid w:val="008D45C7"/>
    <w:rsid w:val="008D7729"/>
    <w:rsid w:val="008E46AA"/>
    <w:rsid w:val="009264C5"/>
    <w:rsid w:val="00931472"/>
    <w:rsid w:val="00964B40"/>
    <w:rsid w:val="00987B6B"/>
    <w:rsid w:val="009C586F"/>
    <w:rsid w:val="009E5B3C"/>
    <w:rsid w:val="00A02547"/>
    <w:rsid w:val="00A14147"/>
    <w:rsid w:val="00A177B2"/>
    <w:rsid w:val="00A17F08"/>
    <w:rsid w:val="00A32149"/>
    <w:rsid w:val="00A3478A"/>
    <w:rsid w:val="00A407F2"/>
    <w:rsid w:val="00A458E5"/>
    <w:rsid w:val="00A50C48"/>
    <w:rsid w:val="00A60FF8"/>
    <w:rsid w:val="00A62FB3"/>
    <w:rsid w:val="00A93D6F"/>
    <w:rsid w:val="00A95B96"/>
    <w:rsid w:val="00AA168B"/>
    <w:rsid w:val="00AA7D9B"/>
    <w:rsid w:val="00AB0467"/>
    <w:rsid w:val="00AB14D2"/>
    <w:rsid w:val="00AE5B4A"/>
    <w:rsid w:val="00AE5F89"/>
    <w:rsid w:val="00AF4F04"/>
    <w:rsid w:val="00B373FC"/>
    <w:rsid w:val="00B6276D"/>
    <w:rsid w:val="00B64BB8"/>
    <w:rsid w:val="00B83B48"/>
    <w:rsid w:val="00BB15E8"/>
    <w:rsid w:val="00BB192C"/>
    <w:rsid w:val="00BB7BE4"/>
    <w:rsid w:val="00BD2A68"/>
    <w:rsid w:val="00C33D97"/>
    <w:rsid w:val="00C5095A"/>
    <w:rsid w:val="00C51794"/>
    <w:rsid w:val="00C74270"/>
    <w:rsid w:val="00C74764"/>
    <w:rsid w:val="00CA7935"/>
    <w:rsid w:val="00CC5E16"/>
    <w:rsid w:val="00CF2DC6"/>
    <w:rsid w:val="00D34758"/>
    <w:rsid w:val="00D42121"/>
    <w:rsid w:val="00D547A1"/>
    <w:rsid w:val="00D71C3A"/>
    <w:rsid w:val="00DA7B1B"/>
    <w:rsid w:val="00DB633E"/>
    <w:rsid w:val="00DC704F"/>
    <w:rsid w:val="00DD0482"/>
    <w:rsid w:val="00DF043A"/>
    <w:rsid w:val="00DF6739"/>
    <w:rsid w:val="00E16B85"/>
    <w:rsid w:val="00E2163F"/>
    <w:rsid w:val="00E35102"/>
    <w:rsid w:val="00E37401"/>
    <w:rsid w:val="00E452F5"/>
    <w:rsid w:val="00E6367A"/>
    <w:rsid w:val="00E84DFA"/>
    <w:rsid w:val="00E86182"/>
    <w:rsid w:val="00E96ED4"/>
    <w:rsid w:val="00EA729D"/>
    <w:rsid w:val="00EC2898"/>
    <w:rsid w:val="00EE1B48"/>
    <w:rsid w:val="00EF4B84"/>
    <w:rsid w:val="00F218D9"/>
    <w:rsid w:val="00F2203E"/>
    <w:rsid w:val="00F3696F"/>
    <w:rsid w:val="00F423BD"/>
    <w:rsid w:val="00F52A04"/>
    <w:rsid w:val="00F5419D"/>
    <w:rsid w:val="00F56740"/>
    <w:rsid w:val="00F64B10"/>
    <w:rsid w:val="00F668ED"/>
    <w:rsid w:val="00F82830"/>
    <w:rsid w:val="00F8646F"/>
    <w:rsid w:val="00F9775A"/>
    <w:rsid w:val="00FC002D"/>
    <w:rsid w:val="00FD5583"/>
    <w:rsid w:val="00FE107C"/>
    <w:rsid w:val="00FE3340"/>
    <w:rsid w:val="00FE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62AA673F-B9E5-448E-AEF8-B3AE4BE7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678"/>
    <w:pPr>
      <w:spacing w:after="200" w:line="276" w:lineRule="auto"/>
    </w:pPr>
    <w:rPr>
      <w:sz w:val="22"/>
      <w:szCs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59B"/>
  </w:style>
  <w:style w:type="paragraph" w:styleId="Footer">
    <w:name w:val="footer"/>
    <w:basedOn w:val="Normal"/>
    <w:link w:val="FooterChar"/>
    <w:uiPriority w:val="99"/>
    <w:semiHidden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659B"/>
  </w:style>
  <w:style w:type="paragraph" w:styleId="BalloonText">
    <w:name w:val="Balloon Text"/>
    <w:basedOn w:val="Normal"/>
    <w:link w:val="BalloonTextChar"/>
    <w:uiPriority w:val="99"/>
    <w:semiHidden/>
    <w:unhideWhenUsed/>
    <w:rsid w:val="0004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5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65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42AD"/>
    <w:pPr>
      <w:ind w:left="720"/>
      <w:contextualSpacing/>
    </w:pPr>
  </w:style>
  <w:style w:type="paragraph" w:styleId="NoSpacing">
    <w:name w:val="No Spacing"/>
    <w:uiPriority w:val="1"/>
    <w:qFormat/>
    <w:rsid w:val="00F668ED"/>
    <w:rPr>
      <w:sz w:val="22"/>
      <w:szCs w:val="22"/>
      <w:lang w:val="es-ES"/>
    </w:rPr>
  </w:style>
  <w:style w:type="character" w:customStyle="1" w:styleId="bold">
    <w:name w:val="bold"/>
    <w:basedOn w:val="DefaultParagraphFont"/>
    <w:rsid w:val="005B54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1st Grade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1262</Words>
  <Characters>6942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Science Scope and Sequence</vt:lpstr>
      <vt:lpstr>Science Scope and Sequence</vt:lpstr>
    </vt:vector>
  </TitlesOfParts>
  <Company/>
  <LinksUpToDate>false</LinksUpToDate>
  <CharactersWithSpaces>8188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Scope and Sequence</dc:title>
  <dc:creator>.</dc:creator>
  <cp:lastModifiedBy>Sidey Viedman</cp:lastModifiedBy>
  <cp:revision>6</cp:revision>
  <dcterms:created xsi:type="dcterms:W3CDTF">2014-04-15T17:56:00Z</dcterms:created>
  <dcterms:modified xsi:type="dcterms:W3CDTF">2014-04-15T18:06:00Z</dcterms:modified>
</cp:coreProperties>
</file>